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712" w:rsidRPr="00282712" w:rsidRDefault="00282712" w:rsidP="00282712">
      <w:pPr>
        <w:rPr>
          <w:sz w:val="20"/>
          <w:szCs w:val="20"/>
        </w:rPr>
      </w:pPr>
      <w:r w:rsidRPr="00282712">
        <w:rPr>
          <w:b/>
          <w:noProof/>
        </w:rPr>
        <w:drawing>
          <wp:anchor distT="0" distB="0" distL="114300" distR="114300" simplePos="0" relativeHeight="251693056" behindDoc="0" locked="0" layoutInCell="1" allowOverlap="1" wp14:anchorId="4CF41FB9" wp14:editId="4C71C988">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Pr>
          <w:rFonts w:ascii="Arial" w:hAnsi="Arial" w:cs="Arial"/>
          <w:noProof/>
          <w:sz w:val="20"/>
          <w:szCs w:val="20"/>
        </w:rPr>
        <w:drawing>
          <wp:anchor distT="0" distB="0" distL="114300" distR="114300" simplePos="0" relativeHeight="251692032" behindDoc="1" locked="0" layoutInCell="1" allowOverlap="1" wp14:anchorId="444D51A1" wp14:editId="6541648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sidDel="00E701EB">
        <w:rPr>
          <w:sz w:val="20"/>
          <w:szCs w:val="20"/>
        </w:rPr>
        <w:t xml:space="preserve"> </w:t>
      </w:r>
      <w:r w:rsidRPr="00282712">
        <w:rPr>
          <w:sz w:val="20"/>
          <w:szCs w:val="20"/>
        </w:rPr>
        <w:tab/>
      </w:r>
      <w:r w:rsidRPr="00282712">
        <w:rPr>
          <w:sz w:val="20"/>
          <w:szCs w:val="20"/>
        </w:rPr>
        <w:tab/>
      </w:r>
    </w:p>
    <w:p w:rsidR="00282712" w:rsidRPr="00282712" w:rsidRDefault="00282712" w:rsidP="00282712">
      <w:pPr>
        <w:rPr>
          <w:sz w:val="20"/>
          <w:szCs w:val="20"/>
        </w:rPr>
      </w:pPr>
    </w:p>
    <w:p w:rsidR="00282712" w:rsidRPr="00282712" w:rsidRDefault="00282712" w:rsidP="00282712">
      <w:pPr>
        <w:rPr>
          <w:b/>
          <w:sz w:val="20"/>
          <w:szCs w:val="20"/>
        </w:rPr>
      </w:pPr>
      <w:r w:rsidRPr="00282712">
        <w:rPr>
          <w:sz w:val="20"/>
          <w:szCs w:val="20"/>
        </w:rPr>
        <w:tab/>
      </w:r>
      <w:r w:rsidRPr="00282712">
        <w:rPr>
          <w:sz w:val="20"/>
          <w:szCs w:val="20"/>
        </w:rPr>
        <w:tab/>
      </w:r>
      <w:r w:rsidRPr="00282712">
        <w:rPr>
          <w:sz w:val="20"/>
          <w:szCs w:val="20"/>
        </w:rPr>
        <w:tab/>
        <w:t xml:space="preserve">    </w:t>
      </w:r>
      <w:r w:rsidRPr="00282712">
        <w:rPr>
          <w:sz w:val="20"/>
          <w:szCs w:val="20"/>
        </w:rPr>
        <w:tab/>
      </w:r>
      <w:r w:rsidRPr="00282712">
        <w:rPr>
          <w:sz w:val="20"/>
          <w:szCs w:val="20"/>
        </w:rPr>
        <w:tab/>
      </w:r>
      <w:r w:rsidRPr="00282712">
        <w:rPr>
          <w:sz w:val="20"/>
          <w:szCs w:val="20"/>
        </w:rPr>
        <w:tab/>
      </w: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Európska únia</w:t>
      </w:r>
    </w:p>
    <w:p w:rsidR="00DD36A1"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 xml:space="preserve">Európsky fond </w:t>
      </w:r>
      <w:r>
        <w:rPr>
          <w:rFonts w:ascii="Arial" w:hAnsi="Arial" w:cs="Arial"/>
          <w:sz w:val="20"/>
          <w:szCs w:val="20"/>
        </w:rPr>
        <w:t xml:space="preserve">    </w:t>
      </w: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regionálneho</w:t>
      </w:r>
    </w:p>
    <w:p w:rsidR="00282712" w:rsidRPr="00282712" w:rsidRDefault="00DD36A1" w:rsidP="00282712">
      <w:pPr>
        <w:ind w:right="6802"/>
        <w:jc w:val="center"/>
        <w:rPr>
          <w:b/>
          <w:sz w:val="20"/>
          <w:szCs w:val="20"/>
        </w:rPr>
      </w:pPr>
      <w:r>
        <w:rPr>
          <w:rFonts w:ascii="Arial" w:hAnsi="Arial" w:cs="Arial"/>
          <w:sz w:val="20"/>
          <w:szCs w:val="20"/>
        </w:rPr>
        <w:t xml:space="preserve">  </w:t>
      </w:r>
      <w:r w:rsidR="00282712" w:rsidRPr="00282712">
        <w:rPr>
          <w:rFonts w:ascii="Arial" w:hAnsi="Arial" w:cs="Arial"/>
          <w:sz w:val="20"/>
          <w:szCs w:val="20"/>
        </w:rPr>
        <w:t>rozvoja</w:t>
      </w:r>
    </w:p>
    <w:p w:rsidR="009C2596" w:rsidRPr="006479DF" w:rsidRDefault="009C2596" w:rsidP="009C2596">
      <w:pPr>
        <w:jc w:val="center"/>
        <w:rPr>
          <w:b/>
          <w:sz w:val="20"/>
          <w:szCs w:val="20"/>
        </w:rPr>
      </w:pPr>
    </w:p>
    <w:p w:rsidR="009C2596" w:rsidRPr="0036733C" w:rsidRDefault="009C2596" w:rsidP="009C2596">
      <w:pPr>
        <w:jc w:val="center"/>
        <w:rPr>
          <w:b/>
          <w:sz w:val="40"/>
          <w:szCs w:val="20"/>
        </w:rPr>
      </w:pPr>
      <w:r w:rsidRPr="0036733C">
        <w:rPr>
          <w:b/>
          <w:sz w:val="40"/>
          <w:szCs w:val="20"/>
        </w:rPr>
        <w:t xml:space="preserve">Metodický pokyn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C02C0">
            <w:rPr>
              <w:b/>
              <w:sz w:val="40"/>
              <w:szCs w:val="20"/>
            </w:rPr>
            <w:t>32</w:t>
          </w:r>
        </w:sdtContent>
      </w:sdt>
    </w:p>
    <w:p w:rsidR="009C2596" w:rsidRPr="00C6439D" w:rsidRDefault="009C2596" w:rsidP="009C2596">
      <w:pPr>
        <w:jc w:val="center"/>
        <w:rPr>
          <w:b/>
          <w:sz w:val="32"/>
          <w:szCs w:val="32"/>
        </w:rPr>
      </w:pPr>
      <w:r w:rsidRPr="0036733C">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Denisa Tekulová" w:date="2018-09-17T08:57:00Z">
            <w:r w:rsidR="00D60450" w:rsidRPr="0036733C" w:rsidDel="00493C13">
              <w:rPr>
                <w:b/>
                <w:sz w:val="32"/>
                <w:szCs w:val="32"/>
              </w:rPr>
              <w:delText>1</w:delText>
            </w:r>
          </w:del>
          <w:ins w:id="1" w:author="Denisa Tekulová" w:date="2018-09-17T08:57:00Z">
            <w:r w:rsidR="00493C13">
              <w:rPr>
                <w:b/>
                <w:sz w:val="32"/>
                <w:szCs w:val="32"/>
              </w:rPr>
              <w:t>2</w:t>
            </w:r>
          </w:ins>
        </w:sdtContent>
      </w:sdt>
    </w:p>
    <w:p w:rsidR="009C2596" w:rsidRDefault="009C2596" w:rsidP="009C2596">
      <w:pPr>
        <w:jc w:val="center"/>
        <w:rPr>
          <w:b/>
          <w:sz w:val="20"/>
          <w:szCs w:val="20"/>
        </w:rPr>
      </w:pPr>
    </w:p>
    <w:p w:rsidR="009C2596" w:rsidRPr="006479DF" w:rsidRDefault="009C2596" w:rsidP="009C2596">
      <w:pPr>
        <w:jc w:val="center"/>
        <w:rPr>
          <w:b/>
          <w:sz w:val="20"/>
          <w:szCs w:val="20"/>
        </w:rPr>
      </w:pPr>
    </w:p>
    <w:p w:rsidR="009C2596" w:rsidRDefault="009C2596" w:rsidP="009C2596">
      <w:pPr>
        <w:jc w:val="center"/>
        <w:rPr>
          <w:b/>
          <w:sz w:val="28"/>
          <w:szCs w:val="20"/>
        </w:rPr>
      </w:pPr>
      <w:r w:rsidRPr="009836CF">
        <w:rPr>
          <w:b/>
          <w:sz w:val="28"/>
          <w:szCs w:val="20"/>
        </w:rPr>
        <w:t>Programové obdobie 2014 – 2020</w:t>
      </w:r>
    </w:p>
    <w:p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Vec:</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481E63" w:rsidRDefault="009204B5" w:rsidP="00F47093">
            <w:pPr>
              <w:jc w:val="both"/>
              <w:rPr>
                <w:szCs w:val="20"/>
              </w:rPr>
            </w:pPr>
            <w:r>
              <w:rPr>
                <w:szCs w:val="20"/>
              </w:rPr>
              <w:t xml:space="preserve">Riziková analýza výziev/vyzvaní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Určené pre: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9C2596" w:rsidRDefault="009C2596" w:rsidP="009C2596">
            <w:pPr>
              <w:jc w:val="both"/>
              <w:rPr>
                <w:szCs w:val="20"/>
              </w:rPr>
            </w:pPr>
            <w:r w:rsidRPr="009C2596">
              <w:rPr>
                <w:szCs w:val="20"/>
              </w:rPr>
              <w:t>Riadiace orgány</w:t>
            </w:r>
          </w:p>
          <w:p w:rsidR="009C2596" w:rsidRPr="009836CF" w:rsidRDefault="00895E2E" w:rsidP="00282712">
            <w:pPr>
              <w:ind w:right="3753"/>
              <w:jc w:val="both"/>
              <w:rPr>
                <w:szCs w:val="20"/>
              </w:rPr>
            </w:pPr>
            <w:ins w:id="2" w:author="Jana Maceková" w:date="2018-09-10T15:14:00Z">
              <w:r>
                <w:rPr>
                  <w:szCs w:val="20"/>
                </w:rPr>
                <w:t>Sprostredkovateľské orgány</w:t>
              </w:r>
            </w:ins>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Na vedomie: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282712" w:rsidRDefault="00282712" w:rsidP="009C7142">
            <w:pPr>
              <w:jc w:val="both"/>
              <w:rPr>
                <w:szCs w:val="20"/>
              </w:rPr>
            </w:pPr>
            <w:r w:rsidRPr="009C2596">
              <w:rPr>
                <w:szCs w:val="20"/>
              </w:rPr>
              <w:t>Certifikačný orgán</w:t>
            </w:r>
          </w:p>
          <w:p w:rsidR="00E35656" w:rsidRDefault="00E35656" w:rsidP="009C7142">
            <w:pPr>
              <w:jc w:val="both"/>
              <w:rPr>
                <w:szCs w:val="20"/>
              </w:rPr>
            </w:pPr>
            <w:r>
              <w:rPr>
                <w:szCs w:val="20"/>
              </w:rPr>
              <w:t>Orgán auditu</w:t>
            </w:r>
          </w:p>
          <w:p w:rsidR="009C2596" w:rsidRPr="009836CF" w:rsidRDefault="009C2596" w:rsidP="00722224">
            <w:pPr>
              <w:jc w:val="both"/>
              <w:rPr>
                <w:szCs w:val="20"/>
              </w:rPr>
            </w:pP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Vydáva:</w:t>
            </w:r>
          </w:p>
          <w:p w:rsidR="009C2596" w:rsidRPr="003B0DFE" w:rsidRDefault="009C2596" w:rsidP="009C7142">
            <w:pPr>
              <w:rPr>
                <w:b/>
                <w:sz w:val="16"/>
                <w:szCs w:val="20"/>
              </w:rPr>
            </w:pPr>
          </w:p>
          <w:p w:rsidR="009C2596" w:rsidRDefault="009C2596" w:rsidP="009C7142">
            <w:pPr>
              <w:rPr>
                <w:b/>
                <w:sz w:val="16"/>
                <w:szCs w:val="20"/>
              </w:rPr>
            </w:pPr>
          </w:p>
          <w:p w:rsidR="009C2596" w:rsidRDefault="009C2596" w:rsidP="009C7142">
            <w:pPr>
              <w:rPr>
                <w:b/>
                <w:sz w:val="16"/>
                <w:szCs w:val="20"/>
              </w:rPr>
            </w:pPr>
          </w:p>
          <w:p w:rsidR="009C2596" w:rsidRPr="003B0DFE" w:rsidRDefault="009C2596" w:rsidP="009C7142">
            <w:pPr>
              <w:rPr>
                <w:b/>
                <w:sz w:val="16"/>
                <w:szCs w:val="20"/>
              </w:rPr>
            </w:pPr>
          </w:p>
          <w:p w:rsidR="009C2596" w:rsidRPr="0084743A" w:rsidRDefault="009C2596" w:rsidP="009C7142">
            <w:pPr>
              <w:rPr>
                <w:b/>
                <w:sz w:val="26"/>
                <w:szCs w:val="26"/>
              </w:rPr>
            </w:pPr>
          </w:p>
        </w:tc>
        <w:tc>
          <w:tcPr>
            <w:tcW w:w="6696" w:type="dxa"/>
            <w:shd w:val="clear" w:color="auto" w:fill="8DB3E2" w:themeFill="text2" w:themeFillTint="66"/>
          </w:tcPr>
          <w:p w:rsidR="009C2596" w:rsidRDefault="009C2596" w:rsidP="009C7142">
            <w:pPr>
              <w:jc w:val="both"/>
              <w:rPr>
                <w:szCs w:val="20"/>
              </w:rPr>
            </w:pPr>
            <w:r>
              <w:rPr>
                <w:szCs w:val="20"/>
              </w:rPr>
              <w:t>Centrálny koordinačný orgán</w:t>
            </w:r>
          </w:p>
          <w:p w:rsidR="009C2596" w:rsidRDefault="00817F8E" w:rsidP="009C7142">
            <w:pPr>
              <w:jc w:val="both"/>
              <w:rPr>
                <w:szCs w:val="20"/>
              </w:rPr>
            </w:pPr>
            <w:r w:rsidRPr="00693733">
              <w:rPr>
                <w:szCs w:val="20"/>
              </w:rPr>
              <w:t>Úrad podpredsedu vlády SR</w:t>
            </w:r>
            <w:r w:rsidRPr="00693733">
              <w:t xml:space="preserve"> </w:t>
            </w:r>
            <w:r w:rsidRPr="00693733">
              <w:rPr>
                <w:szCs w:val="20"/>
              </w:rPr>
              <w:t>pre investície a informatizáciu</w:t>
            </w:r>
          </w:p>
          <w:p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Záväznosť:</w:t>
            </w:r>
          </w:p>
          <w:p w:rsidR="009C2596" w:rsidRDefault="009C2596" w:rsidP="009C7142">
            <w:pPr>
              <w:rPr>
                <w:b/>
                <w:sz w:val="16"/>
                <w:szCs w:val="16"/>
              </w:rPr>
            </w:pPr>
          </w:p>
          <w:p w:rsidR="009C2596" w:rsidRDefault="009C2596" w:rsidP="009C7142">
            <w:pPr>
              <w:rPr>
                <w:b/>
                <w:sz w:val="16"/>
                <w:szCs w:val="16"/>
              </w:rPr>
            </w:pPr>
          </w:p>
          <w:p w:rsidR="009C2596" w:rsidRPr="003B0DFE" w:rsidRDefault="009C2596" w:rsidP="009C7142">
            <w:pPr>
              <w:rPr>
                <w:b/>
                <w:sz w:val="16"/>
                <w:szCs w:val="16"/>
              </w:rPr>
            </w:pPr>
          </w:p>
          <w:p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C2596" w:rsidRPr="009836CF" w:rsidRDefault="00E7435D" w:rsidP="009C7142">
                <w:pPr>
                  <w:jc w:val="both"/>
                  <w:rPr>
                    <w:szCs w:val="20"/>
                  </w:rPr>
                </w:pPr>
                <w:r>
                  <w:rPr>
                    <w:szCs w:val="20"/>
                  </w:rPr>
                  <w:t>Metodický pokyn má záväzný charakter v celom svojom rozsahu.</w:t>
                </w:r>
              </w:p>
            </w:tc>
          </w:sdtContent>
        </w:sdt>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Počet príloh:</w:t>
            </w:r>
          </w:p>
          <w:p w:rsidR="009C2596" w:rsidRPr="00BF1189" w:rsidRDefault="009C2596" w:rsidP="009C7142">
            <w:pPr>
              <w:rPr>
                <w:b/>
              </w:rPr>
            </w:pPr>
          </w:p>
          <w:p w:rsidR="009C2596" w:rsidRPr="00BF1189" w:rsidRDefault="009C2596" w:rsidP="009C7142">
            <w:pPr>
              <w:rPr>
                <w:b/>
              </w:rPr>
            </w:pPr>
          </w:p>
        </w:tc>
        <w:tc>
          <w:tcPr>
            <w:tcW w:w="6696" w:type="dxa"/>
            <w:shd w:val="clear" w:color="auto" w:fill="8DB3E2" w:themeFill="text2" w:themeFillTint="66"/>
          </w:tcPr>
          <w:p w:rsidR="009C2596" w:rsidRPr="00BF1189" w:rsidRDefault="00C018E2" w:rsidP="009C7142">
            <w:pPr>
              <w:jc w:val="both"/>
              <w:rPr>
                <w:rStyle w:val="Zstupntext"/>
                <w:rFonts w:eastAsiaTheme="minorHAnsi"/>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C34328" w:rsidRPr="00C34328">
                  <w:t>1</w:t>
                </w:r>
              </w:sdtContent>
            </w:sdt>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vydania:</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1560481393"/>
              <w:date w:fullDate="2018-10-31T00:00:00Z">
                <w:dateFormat w:val="dd.MM.yyyy"/>
                <w:lid w:val="sk-SK"/>
                <w:storeMappedDataAs w:val="dateTime"/>
                <w:calendar w:val="gregorian"/>
              </w:date>
            </w:sdtPr>
            <w:sdtEndPr/>
            <w:sdtContent>
              <w:p w:rsidR="00817F8E" w:rsidRPr="00BF1189" w:rsidRDefault="000378C2" w:rsidP="00817F8E">
                <w:pPr>
                  <w:tabs>
                    <w:tab w:val="right" w:pos="9072"/>
                  </w:tabs>
                  <w:rPr>
                    <w:szCs w:val="20"/>
                  </w:rPr>
                </w:pPr>
                <w:del w:id="3" w:author="Denisa Tekulová" w:date="2018-10-04T14:22:00Z">
                  <w:r w:rsidDel="00BC0078">
                    <w:rPr>
                      <w:szCs w:val="20"/>
                    </w:rPr>
                    <w:delText>20.12.2017</w:delText>
                  </w:r>
                </w:del>
                <w:ins w:id="4" w:author="Denisa Tekulová" w:date="2018-10-04T14:22:00Z">
                  <w:r w:rsidR="00BC0078">
                    <w:rPr>
                      <w:szCs w:val="20"/>
                    </w:rPr>
                    <w:t>31.10.2018</w:t>
                  </w:r>
                </w:ins>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účinnosti:</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80304243"/>
              <w:date w:fullDate="2018-10-31T00:00:00Z">
                <w:dateFormat w:val="dd.MM.yyyy"/>
                <w:lid w:val="sk-SK"/>
                <w:storeMappedDataAs w:val="dateTime"/>
                <w:calendar w:val="gregorian"/>
              </w:date>
            </w:sdtPr>
            <w:sdtEndPr/>
            <w:sdtContent>
              <w:p w:rsidR="00817F8E" w:rsidRPr="00BF1189" w:rsidRDefault="00752D26" w:rsidP="00817F8E">
                <w:pPr>
                  <w:tabs>
                    <w:tab w:val="right" w:pos="9072"/>
                  </w:tabs>
                  <w:rPr>
                    <w:szCs w:val="20"/>
                  </w:rPr>
                </w:pPr>
                <w:del w:id="5" w:author="Denisa Tekulová" w:date="2018-09-17T08:57:00Z">
                  <w:r w:rsidDel="00493C13">
                    <w:rPr>
                      <w:szCs w:val="20"/>
                    </w:rPr>
                    <w:delText>31.12.2017</w:delText>
                  </w:r>
                </w:del>
                <w:ins w:id="6" w:author="Denisa Tekulová" w:date="2018-10-04T14:22:00Z">
                  <w:r w:rsidR="00BC0078">
                    <w:rPr>
                      <w:szCs w:val="20"/>
                    </w:rPr>
                    <w:t>31.10.2018</w:t>
                  </w:r>
                </w:ins>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rsidR="00282712" w:rsidRPr="0070364E" w:rsidRDefault="00282712" w:rsidP="00282712">
            <w:pPr>
              <w:jc w:val="both"/>
              <w:rPr>
                <w:szCs w:val="20"/>
              </w:rPr>
            </w:pPr>
            <w:r w:rsidRPr="00754B36">
              <w:rPr>
                <w:rStyle w:val="Siln"/>
                <w:b w:val="0"/>
                <w:color w:val="000000"/>
              </w:rPr>
              <w:t xml:space="preserve">JUDr. Denisa Žiláková </w:t>
            </w:r>
          </w:p>
          <w:p w:rsidR="00817F8E" w:rsidRDefault="00282712" w:rsidP="009C7142">
            <w:pPr>
              <w:jc w:val="both"/>
              <w:rPr>
                <w:szCs w:val="20"/>
              </w:rPr>
            </w:pPr>
            <w:r>
              <w:rPr>
                <w:szCs w:val="20"/>
              </w:rPr>
              <w:t>generálna riaditeľka sekcie centrálny koordinačný orgán</w:t>
            </w:r>
          </w:p>
          <w:p w:rsidR="009C2596" w:rsidRPr="009836CF" w:rsidRDefault="009C2596" w:rsidP="009C7142">
            <w:pPr>
              <w:jc w:val="both"/>
              <w:rPr>
                <w:szCs w:val="20"/>
              </w:rPr>
            </w:pPr>
          </w:p>
        </w:tc>
      </w:tr>
    </w:tbl>
    <w:bookmarkStart w:id="7" w:name="_Toc468886526" w:displacedByCustomXml="next"/>
    <w:sdt>
      <w:sdtPr>
        <w:rPr>
          <w:rFonts w:ascii="Times New Roman" w:eastAsia="Times New Roman" w:hAnsi="Times New Roman" w:cs="Times New Roman"/>
          <w:b w:val="0"/>
          <w:bCs w:val="0"/>
          <w:color w:val="auto"/>
          <w:sz w:val="24"/>
          <w:szCs w:val="24"/>
        </w:rPr>
        <w:id w:val="-209498243"/>
        <w:docPartObj>
          <w:docPartGallery w:val="Table of Contents"/>
          <w:docPartUnique/>
        </w:docPartObj>
      </w:sdtPr>
      <w:sdtEndPr/>
      <w:sdtContent>
        <w:p w:rsidR="00E9665A" w:rsidRDefault="00E9665A" w:rsidP="006E3DCA">
          <w:pPr>
            <w:pStyle w:val="Hlavikaobsahu"/>
            <w:tabs>
              <w:tab w:val="left" w:pos="7845"/>
            </w:tabs>
            <w:rPr>
              <w:rFonts w:ascii="Times New Roman" w:hAnsi="Times New Roman" w:cs="Times New Roman"/>
              <w:sz w:val="24"/>
              <w:szCs w:val="24"/>
            </w:rPr>
          </w:pPr>
          <w:r w:rsidRPr="0036733C">
            <w:rPr>
              <w:rFonts w:ascii="Times New Roman" w:hAnsi="Times New Roman" w:cs="Times New Roman"/>
              <w:sz w:val="24"/>
              <w:szCs w:val="24"/>
            </w:rPr>
            <w:t>Obsah</w:t>
          </w:r>
          <w:r w:rsidR="006E3DCA">
            <w:rPr>
              <w:rFonts w:ascii="Times New Roman" w:hAnsi="Times New Roman" w:cs="Times New Roman"/>
              <w:sz w:val="24"/>
              <w:szCs w:val="24"/>
            </w:rPr>
            <w:tab/>
          </w:r>
        </w:p>
        <w:p w:rsidR="00004E28" w:rsidRPr="00004E28" w:rsidRDefault="00004E28" w:rsidP="00004E28"/>
        <w:p w:rsidR="00330FB4" w:rsidRPr="003B0B23" w:rsidRDefault="00E9665A">
          <w:pPr>
            <w:pStyle w:val="Obsah2"/>
            <w:rPr>
              <w:rFonts w:ascii="Times New Roman" w:eastAsiaTheme="minorEastAsia" w:hAnsi="Times New Roman" w:cs="Times New Roman"/>
              <w:noProof/>
              <w:sz w:val="24"/>
              <w:szCs w:val="24"/>
              <w:lang w:eastAsia="sk-SK"/>
            </w:rPr>
          </w:pPr>
          <w:r w:rsidRPr="00F53765">
            <w:rPr>
              <w:rFonts w:ascii="Times New Roman" w:hAnsi="Times New Roman" w:cs="Times New Roman"/>
              <w:sz w:val="24"/>
              <w:szCs w:val="24"/>
            </w:rPr>
            <w:fldChar w:fldCharType="begin"/>
          </w:r>
          <w:r w:rsidRPr="00F53765">
            <w:rPr>
              <w:rFonts w:ascii="Times New Roman" w:hAnsi="Times New Roman" w:cs="Times New Roman"/>
              <w:sz w:val="24"/>
              <w:szCs w:val="24"/>
            </w:rPr>
            <w:instrText xml:space="preserve"> TOC \o "1-3" \h \z \u </w:instrText>
          </w:r>
          <w:r w:rsidRPr="00F53765">
            <w:rPr>
              <w:rFonts w:ascii="Times New Roman" w:hAnsi="Times New Roman" w:cs="Times New Roman"/>
              <w:sz w:val="24"/>
              <w:szCs w:val="24"/>
            </w:rPr>
            <w:fldChar w:fldCharType="separate"/>
          </w:r>
          <w:hyperlink w:anchor="_Toc499715183" w:history="1">
            <w:r w:rsidR="00330FB4" w:rsidRPr="003B0B23">
              <w:rPr>
                <w:rStyle w:val="Hypertextovprepojenie"/>
                <w:rFonts w:ascii="Times New Roman" w:hAnsi="Times New Roman" w:cs="Times New Roman"/>
                <w:noProof/>
                <w:sz w:val="24"/>
                <w:szCs w:val="24"/>
              </w:rPr>
              <w:t>1 Úvod</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_Toc499715183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2</w:t>
            </w:r>
            <w:r w:rsidR="00330FB4" w:rsidRPr="003B0B23">
              <w:rPr>
                <w:rFonts w:ascii="Times New Roman" w:hAnsi="Times New Roman" w:cs="Times New Roman"/>
                <w:noProof/>
                <w:webHidden/>
                <w:sz w:val="24"/>
                <w:szCs w:val="24"/>
              </w:rPr>
              <w:fldChar w:fldCharType="end"/>
            </w:r>
          </w:hyperlink>
        </w:p>
        <w:p w:rsidR="00330FB4" w:rsidRPr="003B0B23" w:rsidRDefault="00C018E2">
          <w:pPr>
            <w:pStyle w:val="Obsah2"/>
            <w:rPr>
              <w:rFonts w:ascii="Times New Roman" w:eastAsiaTheme="minorEastAsia" w:hAnsi="Times New Roman" w:cs="Times New Roman"/>
              <w:noProof/>
              <w:sz w:val="24"/>
              <w:szCs w:val="24"/>
              <w:lang w:eastAsia="sk-SK"/>
            </w:rPr>
          </w:pPr>
          <w:hyperlink w:anchor="_Toc499715184" w:history="1">
            <w:r w:rsidR="00330FB4" w:rsidRPr="003B0B23">
              <w:rPr>
                <w:rStyle w:val="Hypertextovprepojenie"/>
                <w:rFonts w:ascii="Times New Roman" w:hAnsi="Times New Roman" w:cs="Times New Roman"/>
                <w:noProof/>
                <w:sz w:val="24"/>
                <w:szCs w:val="24"/>
              </w:rPr>
              <w:t>2 Predkladanie rizikovej analýzy výziev</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_Toc499715184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C018E2">
          <w:pPr>
            <w:pStyle w:val="Obsah2"/>
            <w:rPr>
              <w:rFonts w:ascii="Times New Roman" w:eastAsiaTheme="minorEastAsia" w:hAnsi="Times New Roman" w:cs="Times New Roman"/>
              <w:noProof/>
              <w:sz w:val="24"/>
              <w:szCs w:val="24"/>
              <w:lang w:eastAsia="sk-SK"/>
            </w:rPr>
          </w:pPr>
          <w:hyperlink w:anchor="_Toc499715185" w:history="1">
            <w:r w:rsidR="00330FB4" w:rsidRPr="003B0B23">
              <w:rPr>
                <w:rStyle w:val="Hypertextovprepojenie"/>
                <w:rFonts w:ascii="Times New Roman" w:hAnsi="Times New Roman" w:cs="Times New Roman"/>
                <w:noProof/>
                <w:sz w:val="24"/>
                <w:szCs w:val="24"/>
              </w:rPr>
              <w:t>3</w:t>
            </w:r>
            <w:r w:rsidR="00330FB4">
              <w:rPr>
                <w:rFonts w:ascii="Times New Roman" w:eastAsiaTheme="minorEastAsia" w:hAnsi="Times New Roman" w:cs="Times New Roman"/>
                <w:noProof/>
                <w:sz w:val="24"/>
                <w:szCs w:val="24"/>
                <w:lang w:eastAsia="sk-SK"/>
              </w:rPr>
              <w:t xml:space="preserve"> </w:t>
            </w:r>
            <w:r w:rsidR="00330FB4" w:rsidRPr="003B0B23">
              <w:rPr>
                <w:rStyle w:val="Hypertextovprepojenie"/>
                <w:rFonts w:ascii="Times New Roman" w:hAnsi="Times New Roman" w:cs="Times New Roman"/>
                <w:noProof/>
                <w:sz w:val="24"/>
                <w:szCs w:val="24"/>
              </w:rPr>
              <w:t>Vypracovanie rizikovej analýzy výzvy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_Toc499715185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C018E2">
          <w:pPr>
            <w:pStyle w:val="Obsah2"/>
            <w:rPr>
              <w:rFonts w:ascii="Times New Roman" w:eastAsiaTheme="minorEastAsia" w:hAnsi="Times New Roman" w:cs="Times New Roman"/>
              <w:noProof/>
              <w:sz w:val="24"/>
              <w:szCs w:val="24"/>
              <w:lang w:eastAsia="sk-SK"/>
            </w:rPr>
          </w:pPr>
          <w:hyperlink w:anchor="_Toc499715186" w:history="1">
            <w:r w:rsidR="00330FB4" w:rsidRPr="003B0B23">
              <w:rPr>
                <w:rStyle w:val="Hypertextovprepojenie"/>
                <w:rFonts w:ascii="Times New Roman" w:hAnsi="Times New Roman" w:cs="Times New Roman"/>
                <w:noProof/>
                <w:sz w:val="24"/>
                <w:szCs w:val="24"/>
              </w:rPr>
              <w:t>4 Zoznam skratiek</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_Toc499715186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330FB4" w:rsidRDefault="00C018E2">
          <w:pPr>
            <w:pStyle w:val="Obsah2"/>
            <w:rPr>
              <w:rFonts w:eastAsiaTheme="minorEastAsia"/>
              <w:noProof/>
              <w:lang w:eastAsia="sk-SK"/>
            </w:rPr>
          </w:pPr>
          <w:hyperlink w:anchor="_Toc499715187" w:history="1">
            <w:r w:rsidR="00330FB4" w:rsidRPr="003B0B23">
              <w:rPr>
                <w:rStyle w:val="Hypertextovprepojenie"/>
                <w:rFonts w:ascii="Times New Roman" w:hAnsi="Times New Roman" w:cs="Times New Roman"/>
                <w:noProof/>
                <w:sz w:val="24"/>
                <w:szCs w:val="24"/>
              </w:rPr>
              <w:t>5 Prílohy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_Toc499715187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E9665A" w:rsidRDefault="00E9665A">
          <w:r w:rsidRPr="00F53765">
            <w:fldChar w:fldCharType="end"/>
          </w:r>
        </w:p>
      </w:sdtContent>
    </w:sdt>
    <w:p w:rsidR="00E9665A" w:rsidRDefault="00E9665A" w:rsidP="00F53765">
      <w:pPr>
        <w:pStyle w:val="MPCKO1"/>
        <w:jc w:val="center"/>
      </w:pPr>
    </w:p>
    <w:p w:rsidR="00817F8E" w:rsidRPr="001C2714" w:rsidRDefault="00817F8E" w:rsidP="00817F8E">
      <w:pPr>
        <w:pStyle w:val="MPCKO1"/>
      </w:pPr>
      <w:bookmarkStart w:id="8" w:name="_Toc499715183"/>
      <w:r w:rsidRPr="001C2714">
        <w:t>1 Úvod</w:t>
      </w:r>
      <w:bookmarkEnd w:id="8"/>
      <w:bookmarkEnd w:id="7"/>
    </w:p>
    <w:p w:rsidR="00FC4425" w:rsidRDefault="00826B56" w:rsidP="00817F8E">
      <w:pPr>
        <w:pStyle w:val="Odsekzoznamu"/>
        <w:numPr>
          <w:ilvl w:val="0"/>
          <w:numId w:val="14"/>
        </w:numPr>
        <w:spacing w:before="120" w:after="120"/>
        <w:ind w:left="426" w:hanging="426"/>
        <w:contextualSpacing w:val="0"/>
        <w:jc w:val="both"/>
        <w:rPr>
          <w:lang w:eastAsia="cs-CZ"/>
        </w:rPr>
      </w:pPr>
      <w:r>
        <w:rPr>
          <w:lang w:eastAsia="cs-CZ"/>
        </w:rPr>
        <w:t>Vláda Slovenskej republiky</w:t>
      </w:r>
      <w:ins w:id="9" w:author="Jana Maceková" w:date="2018-09-11T14:33:00Z">
        <w:r w:rsidR="00EE2E37">
          <w:rPr>
            <w:lang w:eastAsia="cs-CZ"/>
          </w:rPr>
          <w:t xml:space="preserve"> (ďalej len „vláda SR“)</w:t>
        </w:r>
      </w:ins>
      <w:r>
        <w:rPr>
          <w:lang w:eastAsia="cs-CZ"/>
        </w:rPr>
        <w:t xml:space="preserve"> na rokovaní dňa 27.9.2017</w:t>
      </w:r>
      <w:r w:rsidR="00FC4425">
        <w:rPr>
          <w:lang w:eastAsia="cs-CZ"/>
        </w:rPr>
        <w:t xml:space="preserve"> </w:t>
      </w:r>
      <w:r>
        <w:rPr>
          <w:lang w:eastAsia="cs-CZ"/>
        </w:rPr>
        <w:t xml:space="preserve">schválila návrh Akčného plánu na posilnenie transparentnosti a zjednodušenia implementácie EŠIF (ďalej len „Akčný plán“). V rámci uznesenia </w:t>
      </w:r>
      <w:ins w:id="10" w:author="Jana Maceková" w:date="2018-09-11T14:36:00Z">
        <w:r w:rsidR="00EE2E37">
          <w:rPr>
            <w:lang w:eastAsia="cs-CZ"/>
          </w:rPr>
          <w:t>v</w:t>
        </w:r>
      </w:ins>
      <w:del w:id="11" w:author="Jana Maceková" w:date="2018-09-11T14:36:00Z">
        <w:r w:rsidDel="00EE2E37">
          <w:rPr>
            <w:lang w:eastAsia="cs-CZ"/>
          </w:rPr>
          <w:delText>V</w:delText>
        </w:r>
      </w:del>
      <w:r>
        <w:rPr>
          <w:lang w:eastAsia="cs-CZ"/>
        </w:rPr>
        <w:t>lády SR č. 449 z 27.</w:t>
      </w:r>
      <w:del w:id="12" w:author="Denisa Tekulová" w:date="2018-10-01T13:28:00Z">
        <w:r w:rsidDel="009F12C4">
          <w:rPr>
            <w:lang w:eastAsia="cs-CZ"/>
          </w:rPr>
          <w:delText> </w:delText>
        </w:r>
      </w:del>
      <w:del w:id="13" w:author="Jana Maceková" w:date="2018-09-11T14:39:00Z">
        <w:r w:rsidDel="00EE2E37">
          <w:rPr>
            <w:lang w:eastAsia="cs-CZ"/>
          </w:rPr>
          <w:delText xml:space="preserve">septembra </w:delText>
        </w:r>
      </w:del>
      <w:ins w:id="14" w:author="Jana Maceková" w:date="2018-09-11T14:39:00Z">
        <w:r w:rsidR="00EE2E37">
          <w:rPr>
            <w:lang w:eastAsia="cs-CZ"/>
          </w:rPr>
          <w:t>9.</w:t>
        </w:r>
      </w:ins>
      <w:r>
        <w:rPr>
          <w:lang w:eastAsia="cs-CZ"/>
        </w:rPr>
        <w:t xml:space="preserve">2017 </w:t>
      </w:r>
      <w:r w:rsidR="00DA401B">
        <w:rPr>
          <w:lang w:eastAsia="cs-CZ"/>
        </w:rPr>
        <w:t xml:space="preserve">(ďalej len „uznesenie“) </w:t>
      </w:r>
      <w:r>
        <w:rPr>
          <w:lang w:eastAsia="cs-CZ"/>
        </w:rPr>
        <w:t>ukladá podpredsedovi vlády</w:t>
      </w:r>
      <w:ins w:id="15" w:author="Jana Maceková" w:date="2018-09-10T15:15:00Z">
        <w:r w:rsidR="00895E2E">
          <w:rPr>
            <w:lang w:eastAsia="cs-CZ"/>
          </w:rPr>
          <w:t xml:space="preserve"> SR</w:t>
        </w:r>
      </w:ins>
      <w:r>
        <w:rPr>
          <w:lang w:eastAsia="cs-CZ"/>
        </w:rPr>
        <w:t xml:space="preserve"> pre investície a informatizáciu splniť opatrenia uv</w:t>
      </w:r>
      <w:r w:rsidR="006E3DCA">
        <w:rPr>
          <w:lang w:eastAsia="cs-CZ"/>
        </w:rPr>
        <w:t>edené v Akčnom pláne</w:t>
      </w:r>
      <w:r>
        <w:rPr>
          <w:lang w:eastAsia="cs-CZ"/>
        </w:rPr>
        <w:t>.</w:t>
      </w:r>
    </w:p>
    <w:p w:rsidR="003938B0" w:rsidRPr="003938B0" w:rsidRDefault="00DA401B" w:rsidP="0036733C">
      <w:pPr>
        <w:pStyle w:val="Odsekzoznamu"/>
        <w:numPr>
          <w:ilvl w:val="0"/>
          <w:numId w:val="14"/>
        </w:numPr>
        <w:spacing w:before="120" w:after="120"/>
        <w:ind w:left="426" w:hanging="426"/>
        <w:contextualSpacing w:val="0"/>
        <w:jc w:val="both"/>
        <w:rPr>
          <w:lang w:eastAsia="cs-CZ"/>
        </w:rPr>
      </w:pPr>
      <w:r>
        <w:rPr>
          <w:lang w:eastAsia="cs-CZ"/>
        </w:rPr>
        <w:t>Jednotlivým ministrom a predsedom vybraných štátnych organizácií vyplýva z uznesenia úloha spolupracovať pri plnení opatrení uved</w:t>
      </w:r>
      <w:r w:rsidR="006E3DCA">
        <w:rPr>
          <w:lang w:eastAsia="cs-CZ"/>
        </w:rPr>
        <w:t>ených v Akčnom pláne</w:t>
      </w:r>
      <w:r>
        <w:rPr>
          <w:lang w:eastAsia="cs-CZ"/>
        </w:rPr>
        <w:t>.</w:t>
      </w:r>
    </w:p>
    <w:p w:rsidR="00927DE5" w:rsidRPr="00927DE5" w:rsidRDefault="00DA401B" w:rsidP="00927DE5">
      <w:pPr>
        <w:pStyle w:val="Odsekzoznamu"/>
        <w:numPr>
          <w:ilvl w:val="0"/>
          <w:numId w:val="14"/>
        </w:numPr>
        <w:spacing w:before="120" w:after="120"/>
        <w:ind w:left="426" w:hanging="426"/>
        <w:contextualSpacing w:val="0"/>
        <w:jc w:val="both"/>
        <w:rPr>
          <w:lang w:eastAsia="cs-CZ"/>
        </w:rPr>
      </w:pPr>
      <w:r>
        <w:rPr>
          <w:lang w:eastAsia="cs-CZ"/>
        </w:rPr>
        <w:t xml:space="preserve">Cieľom metodického pokynu </w:t>
      </w:r>
      <w:r w:rsidR="00817F8E" w:rsidRPr="00927DE5">
        <w:rPr>
          <w:lang w:eastAsia="cs-CZ"/>
        </w:rPr>
        <w:t xml:space="preserve">je </w:t>
      </w:r>
      <w:r w:rsidR="00927DE5" w:rsidRPr="00927DE5">
        <w:rPr>
          <w:lang w:eastAsia="cs-CZ"/>
        </w:rPr>
        <w:t xml:space="preserve">stanoviť </w:t>
      </w:r>
      <w:r w:rsidR="006604EB">
        <w:rPr>
          <w:lang w:eastAsia="cs-CZ"/>
        </w:rPr>
        <w:t>postup k</w:t>
      </w:r>
      <w:r>
        <w:rPr>
          <w:lang w:eastAsia="cs-CZ"/>
        </w:rPr>
        <w:t> výkonu opatrenia v zmysle časti 1.2.8 Akčného plánu – Riziková analýza výziev (ďalej len „RAV“).</w:t>
      </w:r>
    </w:p>
    <w:p w:rsidR="00004E28" w:rsidRDefault="00004E28" w:rsidP="00817F8E">
      <w:pPr>
        <w:pStyle w:val="Odsekzoznamu"/>
        <w:numPr>
          <w:ilvl w:val="0"/>
          <w:numId w:val="14"/>
        </w:numPr>
        <w:spacing w:before="120" w:after="120"/>
        <w:ind w:left="426" w:hanging="426"/>
        <w:contextualSpacing w:val="0"/>
        <w:jc w:val="both"/>
        <w:rPr>
          <w:lang w:eastAsia="cs-CZ"/>
        </w:rPr>
      </w:pPr>
      <w:r>
        <w:rPr>
          <w:lang w:eastAsia="cs-CZ"/>
        </w:rPr>
        <w:t>RAV slúži k zabezpečeniu kvalitnej prípravy výziev a eliminácii problémových a rizikových oblastí, čo v konečnom dôsledku prispeje k lepšej implementácii operačných programov, čerpaniu finančných prostriedkov, predchádzaniu auditných zistení a pod.</w:t>
      </w:r>
    </w:p>
    <w:p w:rsidR="00817F8E" w:rsidRDefault="00817F8E" w:rsidP="00817F8E">
      <w:pPr>
        <w:pStyle w:val="Odsekzoznamu"/>
        <w:numPr>
          <w:ilvl w:val="0"/>
          <w:numId w:val="14"/>
        </w:numPr>
        <w:spacing w:before="120" w:after="120"/>
        <w:ind w:left="426" w:hanging="426"/>
        <w:contextualSpacing w:val="0"/>
        <w:jc w:val="both"/>
        <w:rPr>
          <w:lang w:eastAsia="cs-CZ"/>
        </w:rPr>
      </w:pPr>
      <w:r w:rsidRPr="00927DE5">
        <w:rPr>
          <w:lang w:eastAsia="cs-CZ"/>
        </w:rPr>
        <w:t xml:space="preserve">Základným predpokladom </w:t>
      </w:r>
      <w:r w:rsidR="00DA401B">
        <w:rPr>
          <w:lang w:eastAsia="cs-CZ"/>
        </w:rPr>
        <w:t xml:space="preserve">RAV </w:t>
      </w:r>
      <w:r w:rsidR="00927DE5">
        <w:rPr>
          <w:lang w:eastAsia="cs-CZ"/>
        </w:rPr>
        <w:t>je</w:t>
      </w:r>
      <w:r w:rsidR="00DA401B">
        <w:rPr>
          <w:lang w:eastAsia="cs-CZ"/>
        </w:rPr>
        <w:t xml:space="preserve"> i</w:t>
      </w:r>
      <w:r w:rsidR="00F76D54">
        <w:rPr>
          <w:lang w:eastAsia="cs-CZ"/>
        </w:rPr>
        <w:t>dentifikácia rizík návrhu výzvy</w:t>
      </w:r>
      <w:r w:rsidR="00DA401B">
        <w:rPr>
          <w:lang w:eastAsia="cs-CZ"/>
        </w:rPr>
        <w:t xml:space="preserve"> </w:t>
      </w:r>
      <w:ins w:id="16" w:author="Radoslav Ivan" w:date="2018-09-12T10:42:00Z">
        <w:r w:rsidR="00CB434F">
          <w:rPr>
            <w:lang w:eastAsia="cs-CZ"/>
          </w:rPr>
          <w:t>riadiaceho or</w:t>
        </w:r>
      </w:ins>
      <w:ins w:id="17" w:author="Radoslav Ivan" w:date="2018-09-12T10:47:00Z">
        <w:r w:rsidR="00CB434F">
          <w:rPr>
            <w:lang w:eastAsia="cs-CZ"/>
          </w:rPr>
          <w:t>g</w:t>
        </w:r>
      </w:ins>
      <w:ins w:id="18" w:author="Radoslav Ivan" w:date="2018-09-12T10:42:00Z">
        <w:r w:rsidR="00CB434F">
          <w:rPr>
            <w:lang w:eastAsia="cs-CZ"/>
          </w:rPr>
          <w:t>ánu/sprostredkovateľského orgánu</w:t>
        </w:r>
      </w:ins>
      <w:ins w:id="19" w:author="Radoslav Ivan" w:date="2018-09-12T10:43:00Z">
        <w:r w:rsidR="00CB434F">
          <w:rPr>
            <w:lang w:eastAsia="cs-CZ"/>
          </w:rPr>
          <w:t xml:space="preserve"> </w:t>
        </w:r>
      </w:ins>
      <w:ins w:id="20" w:author="Jana Maceková" w:date="2018-09-10T15:22:00Z">
        <w:r w:rsidR="00895E2E">
          <w:rPr>
            <w:lang w:eastAsia="cs-CZ"/>
          </w:rPr>
          <w:t>(ďalej len „RO</w:t>
        </w:r>
      </w:ins>
      <w:ins w:id="21" w:author="Radoslav Ivan" w:date="2018-09-12T10:43:00Z">
        <w:r w:rsidR="00CB434F">
          <w:rPr>
            <w:lang w:eastAsia="cs-CZ"/>
          </w:rPr>
          <w:t>/SO</w:t>
        </w:r>
      </w:ins>
      <w:ins w:id="22" w:author="Jana Maceková" w:date="2018-09-10T15:22:00Z">
        <w:r w:rsidR="00895E2E">
          <w:rPr>
            <w:lang w:eastAsia="cs-CZ"/>
          </w:rPr>
          <w:t>“)</w:t>
        </w:r>
      </w:ins>
      <w:r w:rsidR="00F76D54">
        <w:rPr>
          <w:lang w:eastAsia="cs-CZ"/>
        </w:rPr>
        <w:t xml:space="preserve"> v procese jej tvorby</w:t>
      </w:r>
      <w:r w:rsidR="008D7338">
        <w:rPr>
          <w:lang w:eastAsia="cs-CZ"/>
        </w:rPr>
        <w:t xml:space="preserve"> a prijatie opatrení</w:t>
      </w:r>
      <w:r w:rsidR="00DA401B">
        <w:rPr>
          <w:lang w:eastAsia="cs-CZ"/>
        </w:rPr>
        <w:t xml:space="preserve"> na ich elimináciu.</w:t>
      </w:r>
      <w:r w:rsidR="00927DE5">
        <w:rPr>
          <w:lang w:eastAsia="cs-CZ"/>
        </w:rPr>
        <w:t xml:space="preserve"> </w:t>
      </w:r>
      <w:r w:rsidR="008D7338">
        <w:rPr>
          <w:lang w:eastAsia="cs-CZ"/>
        </w:rPr>
        <w:t>P</w:t>
      </w:r>
      <w:r w:rsidR="00DA401B">
        <w:rPr>
          <w:lang w:eastAsia="cs-CZ"/>
        </w:rPr>
        <w:t>redpokladá</w:t>
      </w:r>
      <w:r w:rsidR="008D7338">
        <w:rPr>
          <w:lang w:eastAsia="cs-CZ"/>
        </w:rPr>
        <w:t xml:space="preserve"> sa</w:t>
      </w:r>
      <w:r w:rsidR="00DA401B">
        <w:rPr>
          <w:lang w:eastAsia="cs-CZ"/>
        </w:rPr>
        <w:t xml:space="preserve"> využitie skúseností riadiacich a sprostredkovateľských orgánov v oblasti riadenia rizík na zákla</w:t>
      </w:r>
      <w:r w:rsidR="00004E28">
        <w:rPr>
          <w:lang w:eastAsia="cs-CZ"/>
        </w:rPr>
        <w:t>de</w:t>
      </w:r>
      <w:r w:rsidR="00DA401B">
        <w:rPr>
          <w:lang w:eastAsia="cs-CZ"/>
        </w:rPr>
        <w:t xml:space="preserve"> prijímaných opatrení </w:t>
      </w:r>
      <w:r w:rsidR="00004E28">
        <w:rPr>
          <w:lang w:eastAsia="cs-CZ"/>
        </w:rPr>
        <w:t>súvisiacich s auditnými zisteniami v minulosti.</w:t>
      </w:r>
    </w:p>
    <w:p w:rsidR="002E38A6" w:rsidRDefault="002E38A6" w:rsidP="00817F8E">
      <w:pPr>
        <w:pStyle w:val="Odsekzoznamu"/>
        <w:numPr>
          <w:ilvl w:val="0"/>
          <w:numId w:val="14"/>
        </w:numPr>
        <w:spacing w:before="120" w:after="120"/>
        <w:ind w:left="426" w:hanging="426"/>
        <w:contextualSpacing w:val="0"/>
        <w:jc w:val="both"/>
        <w:rPr>
          <w:lang w:eastAsia="cs-CZ"/>
        </w:rPr>
      </w:pPr>
      <w:r>
        <w:rPr>
          <w:lang w:eastAsia="cs-CZ"/>
        </w:rPr>
        <w:t>Zodpovedným za riadenie rizík v súvislosti s výzvou je RO</w:t>
      </w:r>
      <w:ins w:id="23" w:author="Radoslav Ivan" w:date="2018-09-12T16:52:00Z">
        <w:r w:rsidR="00BA4AD9">
          <w:rPr>
            <w:lang w:eastAsia="cs-CZ"/>
          </w:rPr>
          <w:t>/SO</w:t>
        </w:r>
      </w:ins>
      <w:r>
        <w:rPr>
          <w:lang w:eastAsia="cs-CZ"/>
        </w:rPr>
        <w:t>.</w:t>
      </w:r>
    </w:p>
    <w:p w:rsidR="00EB5F28" w:rsidRPr="00BE014E" w:rsidRDefault="002E38A6" w:rsidP="002E38A6">
      <w:pPr>
        <w:pStyle w:val="Odsekzoznamu"/>
        <w:numPr>
          <w:ilvl w:val="0"/>
          <w:numId w:val="14"/>
        </w:numPr>
        <w:spacing w:before="120" w:after="120"/>
        <w:ind w:left="426" w:hanging="426"/>
        <w:contextualSpacing w:val="0"/>
        <w:jc w:val="both"/>
        <w:rPr>
          <w:color w:val="FF0000"/>
          <w:lang w:eastAsia="cs-CZ"/>
        </w:rPr>
      </w:pPr>
      <w:r w:rsidRPr="003B0B23">
        <w:t xml:space="preserve">Za výzvu sa pre účely tohto MP považuje </w:t>
      </w:r>
      <w:del w:id="24" w:author="Arpád Sasköi" w:date="2018-08-21T09:40:00Z">
        <w:r w:rsidRPr="003B0B23" w:rsidDel="00012158">
          <w:delText xml:space="preserve">dopytovo-orientovaná </w:delText>
        </w:r>
      </w:del>
      <w:r w:rsidRPr="003B0B23">
        <w:t>výzva</w:t>
      </w:r>
      <w:ins w:id="25" w:author="Arpád Sasköi" w:date="2018-08-21T09:40:00Z">
        <w:r w:rsidR="00012158">
          <w:t xml:space="preserve"> na predkladanie</w:t>
        </w:r>
      </w:ins>
      <w:ins w:id="26" w:author="Arpád Sasköi" w:date="2018-08-21T09:41:00Z">
        <w:r w:rsidR="00012158">
          <w:t xml:space="preserve"> žiadostí o NFP</w:t>
        </w:r>
      </w:ins>
      <w:r w:rsidR="00671D5F" w:rsidRPr="003B0B23">
        <w:t xml:space="preserve">, </w:t>
      </w:r>
      <w:r w:rsidRPr="003B0B23">
        <w:t xml:space="preserve">vyzvanie na predkladanie národných </w:t>
      </w:r>
      <w:r w:rsidRPr="00624247">
        <w:t>projektov</w:t>
      </w:r>
      <w:r w:rsidR="00671D5F" w:rsidRPr="00624247">
        <w:t xml:space="preserve"> a vyzvanie na predloženie veľkého projektu</w:t>
      </w:r>
      <w:ins w:id="27" w:author="Arpád Sasköi" w:date="2018-08-21T10:07:00Z">
        <w:r w:rsidR="00766CCC">
          <w:rPr>
            <w:rStyle w:val="Odkaznapoznmkupodiarou"/>
          </w:rPr>
          <w:footnoteReference w:id="1"/>
        </w:r>
      </w:ins>
      <w:r w:rsidRPr="00624247">
        <w:t>.</w:t>
      </w:r>
      <w:del w:id="40" w:author="Arpád Sasköi" w:date="2018-08-21T10:11:00Z">
        <w:r w:rsidRPr="00624247" w:rsidDel="00766CCC">
          <w:delText xml:space="preserve"> </w:delText>
        </w:r>
        <w:r w:rsidR="002E0843" w:rsidRPr="00624247" w:rsidDel="00766CCC">
          <w:rPr>
            <w:lang w:eastAsia="cs-CZ"/>
          </w:rPr>
          <w:delText>MP</w:delText>
        </w:r>
        <w:r w:rsidR="00EB5F28" w:rsidRPr="00624247" w:rsidDel="00766CCC">
          <w:rPr>
            <w:lang w:eastAsia="cs-CZ"/>
          </w:rPr>
          <w:delText xml:space="preserve"> nie je záväzný</w:delText>
        </w:r>
      </w:del>
      <w:ins w:id="41" w:author="Jana Maceková" w:date="2018-08-21T09:31:00Z">
        <w:del w:id="42" w:author="Arpád Sasköi" w:date="2018-08-21T10:11:00Z">
          <w:r w:rsidR="00254CA9" w:rsidDel="00766CCC">
            <w:rPr>
              <w:lang w:eastAsia="cs-CZ"/>
            </w:rPr>
            <w:delText>sa nevzťahuje</w:delText>
          </w:r>
        </w:del>
      </w:ins>
      <w:del w:id="43" w:author="Arpád Sasköi" w:date="2018-08-21T10:11:00Z">
        <w:r w:rsidR="00EB5F28" w:rsidRPr="00624247" w:rsidDel="00766CCC">
          <w:rPr>
            <w:lang w:eastAsia="cs-CZ"/>
          </w:rPr>
          <w:delText xml:space="preserve"> pre </w:delText>
        </w:r>
      </w:del>
      <w:ins w:id="44" w:author="Jana Maceková" w:date="2018-08-21T09:31:00Z">
        <w:del w:id="45" w:author="Arpád Sasköi" w:date="2018-08-21T10:11:00Z">
          <w:r w:rsidR="00254CA9" w:rsidDel="00766CCC">
            <w:rPr>
              <w:lang w:eastAsia="cs-CZ"/>
            </w:rPr>
            <w:delText>na</w:delText>
          </w:r>
          <w:r w:rsidR="00254CA9" w:rsidRPr="00624247" w:rsidDel="00766CCC">
            <w:rPr>
              <w:lang w:eastAsia="cs-CZ"/>
            </w:rPr>
            <w:delText xml:space="preserve"> </w:delText>
          </w:r>
        </w:del>
      </w:ins>
      <w:del w:id="46" w:author="Arpád Sasköi" w:date="2018-08-21T10:11:00Z">
        <w:r w:rsidR="00EB5F28" w:rsidRPr="00624247" w:rsidDel="00766CCC">
          <w:rPr>
            <w:lang w:eastAsia="cs-CZ"/>
          </w:rPr>
          <w:delText>procesy súvisiace s vyzvaním na predloženie projektov technickej</w:delText>
        </w:r>
        <w:r w:rsidR="00EB5F28" w:rsidRPr="003D367D" w:rsidDel="00766CCC">
          <w:rPr>
            <w:lang w:eastAsia="cs-CZ"/>
          </w:rPr>
          <w:delText xml:space="preserve"> pomoci</w:delText>
        </w:r>
      </w:del>
      <w:ins w:id="47" w:author="Jana Maceková" w:date="2018-08-21T09:12:00Z">
        <w:del w:id="48" w:author="Arpád Sasköi" w:date="2018-08-21T09:41:00Z">
          <w:r w:rsidR="00D90BA9" w:rsidDel="00012158">
            <w:rPr>
              <w:lang w:eastAsia="cs-CZ"/>
            </w:rPr>
            <w:delText xml:space="preserve"> a </w:delText>
          </w:r>
        </w:del>
        <w:del w:id="49" w:author="Arpád Sasköi" w:date="2018-08-21T10:11:00Z">
          <w:r w:rsidR="00D90BA9" w:rsidDel="00766CCC">
            <w:rPr>
              <w:lang w:eastAsia="cs-CZ"/>
            </w:rPr>
            <w:delText>projektové zámery</w:delText>
          </w:r>
        </w:del>
      </w:ins>
      <w:del w:id="50" w:author="Arpád Sasköi" w:date="2018-08-21T10:11:00Z">
        <w:r w:rsidR="00EB5F28" w:rsidDel="00766CCC">
          <w:rPr>
            <w:lang w:eastAsia="cs-CZ"/>
          </w:rPr>
          <w:delText>.</w:delText>
        </w:r>
      </w:del>
    </w:p>
    <w:p w:rsidR="00817F8E" w:rsidRPr="00B00B85" w:rsidRDefault="00817F8E" w:rsidP="00817F8E">
      <w:pPr>
        <w:pStyle w:val="Odsekzoznamu"/>
        <w:numPr>
          <w:ilvl w:val="0"/>
          <w:numId w:val="14"/>
        </w:numPr>
        <w:spacing w:before="120" w:after="120"/>
        <w:ind w:left="426" w:hanging="426"/>
        <w:contextualSpacing w:val="0"/>
        <w:jc w:val="both"/>
        <w:rPr>
          <w:lang w:eastAsia="cs-CZ"/>
        </w:rPr>
      </w:pPr>
      <w:r w:rsidRPr="00B00B85">
        <w:rPr>
          <w:lang w:eastAsia="cs-CZ"/>
        </w:rPr>
        <w:t xml:space="preserve">MP je vypracovaný v súlade s nasledujúcimi všeobecne záväznými právnymi a inými predpismi a pokynmi: </w:t>
      </w:r>
    </w:p>
    <w:p w:rsidR="00817F8E" w:rsidRPr="00B00B85" w:rsidRDefault="00817F8E" w:rsidP="00817F8E">
      <w:pPr>
        <w:pStyle w:val="Odsekzoznamu"/>
        <w:numPr>
          <w:ilvl w:val="0"/>
          <w:numId w:val="24"/>
        </w:numPr>
        <w:spacing w:before="120" w:after="120"/>
        <w:ind w:left="850" w:hanging="425"/>
        <w:contextualSpacing w:val="0"/>
        <w:jc w:val="both"/>
      </w:pPr>
      <w:r w:rsidRPr="00B00B85">
        <w:lastRenderedPageBreak/>
        <w:t>Zákon č. 292/2014 Z. z. o príspevku poskytovanom z</w:t>
      </w:r>
      <w:r w:rsidR="00F76D54">
        <w:t> </w:t>
      </w:r>
      <w:r w:rsidRPr="00B00B85">
        <w:t>E</w:t>
      </w:r>
      <w:r w:rsidR="00F76D54">
        <w:t>urópskych štrukturálnych a investičných fondov</w:t>
      </w:r>
      <w:r w:rsidRPr="00B00B85">
        <w:t xml:space="preserve"> a o zmene a doplnení niektorých zákonov v zn</w:t>
      </w:r>
      <w:r w:rsidR="00F76D54">
        <w:t>ení neskorších predpisov</w:t>
      </w:r>
      <w:r w:rsidRPr="00B00B85">
        <w:t>;</w:t>
      </w:r>
    </w:p>
    <w:p w:rsidR="00817F8E" w:rsidRPr="00B00B85" w:rsidRDefault="00817F8E" w:rsidP="00817F8E">
      <w:pPr>
        <w:pStyle w:val="Odsekzoznamu"/>
        <w:numPr>
          <w:ilvl w:val="0"/>
          <w:numId w:val="24"/>
        </w:numPr>
        <w:spacing w:before="120" w:after="120"/>
        <w:ind w:left="850" w:hanging="425"/>
        <w:contextualSpacing w:val="0"/>
        <w:jc w:val="both"/>
      </w:pPr>
      <w:r w:rsidRPr="00B00B85">
        <w:t xml:space="preserve">Nariadenie vlády SR č. 247/2016, ktorým sa ustanovuje systém uplatňovania niektorých právomocí Úradu podpredsedu vlády </w:t>
      </w:r>
      <w:del w:id="51" w:author="Jana Maceková" w:date="2018-09-11T14:34:00Z">
        <w:r w:rsidRPr="00B00B85" w:rsidDel="00EE2E37">
          <w:delText>Slovenskej republiky</w:delText>
        </w:r>
      </w:del>
      <w:ins w:id="52" w:author="Jana Maceková" w:date="2018-09-11T14:34:00Z">
        <w:r w:rsidR="00EE2E37">
          <w:t>SR</w:t>
        </w:r>
      </w:ins>
      <w:ins w:id="53" w:author="Denisa Tekulová" w:date="2018-10-01T13:29:00Z">
        <w:r w:rsidR="009F12C4">
          <w:t xml:space="preserve"> </w:t>
        </w:r>
      </w:ins>
      <w:del w:id="54" w:author="Denisa Tekulová" w:date="2018-10-01T13:29:00Z">
        <w:r w:rsidRPr="00B00B85" w:rsidDel="009F12C4">
          <w:delText xml:space="preserve"> </w:delText>
        </w:r>
        <w:r w:rsidR="0036733C" w:rsidDel="009F12C4">
          <w:delText xml:space="preserve">                          </w:delText>
        </w:r>
      </w:del>
      <w:r w:rsidRPr="00B00B85">
        <w:t>p</w:t>
      </w:r>
      <w:r w:rsidR="00F76D54">
        <w:t>re investície a informatizáciu</w:t>
      </w:r>
      <w:r w:rsidRPr="00B00B85">
        <w:t>;</w:t>
      </w:r>
    </w:p>
    <w:p w:rsidR="00F76D54" w:rsidRPr="00B00B85" w:rsidRDefault="00817F8E" w:rsidP="004261EF">
      <w:pPr>
        <w:pStyle w:val="Odsekzoznamu"/>
        <w:numPr>
          <w:ilvl w:val="0"/>
          <w:numId w:val="24"/>
        </w:numPr>
        <w:spacing w:before="120" w:after="120"/>
        <w:ind w:left="850" w:hanging="425"/>
        <w:contextualSpacing w:val="0"/>
        <w:jc w:val="both"/>
      </w:pPr>
      <w:r w:rsidRPr="00B00B85">
        <w:t xml:space="preserve">Systém riadenia európskych štrukturálnych a investičných fondov na programové </w:t>
      </w:r>
      <w:r w:rsidRPr="005F68ED">
        <w:t>obdo</w:t>
      </w:r>
      <w:r w:rsidR="00DA401B">
        <w:t>bie 2014 – 2020 v platnom znení</w:t>
      </w:r>
      <w:r w:rsidR="00D4230D">
        <w:t xml:space="preserve"> (ďalej len „Systém riadenia EŠIF“)</w:t>
      </w:r>
      <w:ins w:id="55" w:author="Arpád Sasköi" w:date="2018-08-21T09:48:00Z">
        <w:r w:rsidR="00012158">
          <w:t>.</w:t>
        </w:r>
      </w:ins>
      <w:del w:id="56" w:author="Arpád Sasköi" w:date="2018-08-21T09:48:00Z">
        <w:r w:rsidR="000D196A" w:rsidDel="00012158">
          <w:delText>;</w:delText>
        </w:r>
      </w:del>
    </w:p>
    <w:p w:rsidR="00817F8E" w:rsidRPr="00EE0AAB" w:rsidRDefault="00817F8E" w:rsidP="00817F8E">
      <w:pPr>
        <w:pStyle w:val="MPCKO1"/>
        <w:rPr>
          <w:color w:val="FF0000"/>
        </w:rPr>
      </w:pPr>
      <w:bookmarkStart w:id="57" w:name="_Toc468886527"/>
      <w:bookmarkStart w:id="58" w:name="_Toc499715184"/>
      <w:r w:rsidRPr="00B00B85">
        <w:t xml:space="preserve">2 </w:t>
      </w:r>
      <w:bookmarkEnd w:id="57"/>
      <w:r w:rsidR="00D4230D">
        <w:t>Predkladanie rizikovej analýzy</w:t>
      </w:r>
      <w:r w:rsidR="00004E28">
        <w:t xml:space="preserve"> výziev</w:t>
      </w:r>
      <w:bookmarkEnd w:id="58"/>
    </w:p>
    <w:p w:rsidR="00EB6A27" w:rsidRDefault="00D62355" w:rsidP="0036733C">
      <w:pPr>
        <w:pStyle w:val="Odsekzoznamu"/>
        <w:numPr>
          <w:ilvl w:val="0"/>
          <w:numId w:val="15"/>
        </w:numPr>
        <w:spacing w:before="120" w:after="120"/>
        <w:ind w:left="425" w:hanging="425"/>
        <w:contextualSpacing w:val="0"/>
        <w:jc w:val="both"/>
        <w:rPr>
          <w:lang w:eastAsia="cs-CZ"/>
        </w:rPr>
      </w:pPr>
      <w:r>
        <w:rPr>
          <w:lang w:eastAsia="cs-CZ"/>
        </w:rPr>
        <w:t>RO</w:t>
      </w:r>
      <w:ins w:id="59" w:author="Radoslav Ivan" w:date="2018-09-12T17:12:00Z">
        <w:r w:rsidR="000C232B">
          <w:rPr>
            <w:lang w:eastAsia="cs-CZ"/>
          </w:rPr>
          <w:t>/SO</w:t>
        </w:r>
      </w:ins>
      <w:r w:rsidR="00004E28">
        <w:rPr>
          <w:lang w:eastAsia="cs-CZ"/>
        </w:rPr>
        <w:t xml:space="preserve"> </w:t>
      </w:r>
      <w:r w:rsidR="00D4230D">
        <w:rPr>
          <w:lang w:eastAsia="cs-CZ"/>
        </w:rPr>
        <w:t xml:space="preserve">pred vyhlásením výzvy zašle CKO na emailovú adresu </w:t>
      </w:r>
      <w:hyperlink r:id="rId10" w:history="1">
        <w:r w:rsidR="00D4230D" w:rsidRPr="00A07E38">
          <w:rPr>
            <w:rStyle w:val="Hypertextovprepojenie"/>
            <w:lang w:eastAsia="cs-CZ"/>
          </w:rPr>
          <w:t>vyzvy@vicepremier.gov.sk</w:t>
        </w:r>
      </w:hyperlink>
      <w:r w:rsidR="00D4230D">
        <w:rPr>
          <w:lang w:eastAsia="cs-CZ"/>
        </w:rPr>
        <w:t xml:space="preserve"> </w:t>
      </w:r>
      <w:r w:rsidR="00F53765">
        <w:rPr>
          <w:lang w:eastAsia="cs-CZ"/>
        </w:rPr>
        <w:t xml:space="preserve">RAV </w:t>
      </w:r>
      <w:ins w:id="60" w:author="Jana Maceková" w:date="2018-08-21T13:52:00Z">
        <w:r w:rsidR="009E120D">
          <w:rPr>
            <w:lang w:eastAsia="cs-CZ"/>
          </w:rPr>
          <w:t xml:space="preserve">(vo formáte </w:t>
        </w:r>
        <w:proofErr w:type="spellStart"/>
        <w:r w:rsidR="009E120D">
          <w:rPr>
            <w:lang w:eastAsia="cs-CZ"/>
          </w:rPr>
          <w:t>excel</w:t>
        </w:r>
        <w:proofErr w:type="spellEnd"/>
        <w:r w:rsidR="009E120D">
          <w:rPr>
            <w:lang w:eastAsia="cs-CZ"/>
          </w:rPr>
          <w:t xml:space="preserve">) </w:t>
        </w:r>
      </w:ins>
      <w:r w:rsidR="00D4230D">
        <w:rPr>
          <w:lang w:eastAsia="cs-CZ"/>
        </w:rPr>
        <w:t>spolu s návrhom výzvy v súlade s platn</w:t>
      </w:r>
      <w:r w:rsidR="00F53765">
        <w:rPr>
          <w:lang w:eastAsia="cs-CZ"/>
        </w:rPr>
        <w:t>ým Systémom riadenia EŠIF</w:t>
      </w:r>
      <w:r w:rsidR="00D4230D">
        <w:rPr>
          <w:lang w:eastAsia="cs-CZ"/>
        </w:rPr>
        <w:t>.</w:t>
      </w:r>
    </w:p>
    <w:p w:rsidR="003F4E9F" w:rsidRPr="00C530BE" w:rsidRDefault="003F4E9F" w:rsidP="0036733C">
      <w:pPr>
        <w:pStyle w:val="Odsekzoznamu"/>
        <w:numPr>
          <w:ilvl w:val="0"/>
          <w:numId w:val="15"/>
        </w:numPr>
        <w:spacing w:before="120" w:after="120"/>
        <w:ind w:left="425" w:hanging="425"/>
        <w:contextualSpacing w:val="0"/>
        <w:jc w:val="both"/>
        <w:rPr>
          <w:lang w:eastAsia="cs-CZ"/>
        </w:rPr>
      </w:pPr>
      <w:r w:rsidRPr="003F4E9F">
        <w:t xml:space="preserve">V prípade výziev s príspevkom k Stratégii výskumu a inovácií pre inteligentnú špecializáciu SR (ďalej len „RIS3“), </w:t>
      </w:r>
      <w:r>
        <w:t>je RO</w:t>
      </w:r>
      <w:ins w:id="61" w:author="Radoslav Ivan" w:date="2018-09-12T16:52:00Z">
        <w:r w:rsidR="00BA4AD9">
          <w:t>/SO</w:t>
        </w:r>
      </w:ins>
      <w:r>
        <w:t xml:space="preserve"> v zmysle Akčného plánu povinný zaslať RAV</w:t>
      </w:r>
      <w:r w:rsidR="004536A6">
        <w:t xml:space="preserve"> spolu s  návrhom výzvy</w:t>
      </w:r>
      <w:r w:rsidRPr="003F4E9F">
        <w:t xml:space="preserve"> </w:t>
      </w:r>
      <w:r>
        <w:t xml:space="preserve">na posúdenie </w:t>
      </w:r>
      <w:r w:rsidRPr="003F4E9F">
        <w:t>radám Technologickej agentúry</w:t>
      </w:r>
      <w:r w:rsidR="00B10342">
        <w:t xml:space="preserve"> (relevantné pre MH SR),</w:t>
      </w:r>
      <w:r w:rsidR="00B10342" w:rsidRPr="003F4E9F">
        <w:t xml:space="preserve"> </w:t>
      </w:r>
      <w:r w:rsidRPr="003F4E9F">
        <w:t>Výskumnej agentúry</w:t>
      </w:r>
      <w:r w:rsidR="005C0C4E">
        <w:t xml:space="preserve"> (relevantné pre MŠVVaŠ SR)</w:t>
      </w:r>
      <w:r w:rsidRPr="003F4E9F">
        <w:t xml:space="preserve"> a Stálej komisii Rady vlády SR pre vedu, techniku a inovácie pre implementáciu RIS3.</w:t>
      </w:r>
      <w:r w:rsidR="002E0843">
        <w:t xml:space="preserve"> </w:t>
      </w:r>
      <w:r w:rsidR="002E0843" w:rsidRPr="00C530BE">
        <w:t>RO</w:t>
      </w:r>
      <w:ins w:id="62" w:author="Radoslav Ivan" w:date="2018-09-12T16:54:00Z">
        <w:r w:rsidR="00BA4AD9">
          <w:t>/SO</w:t>
        </w:r>
      </w:ins>
      <w:r w:rsidR="002E0843" w:rsidRPr="00C530BE">
        <w:t xml:space="preserve"> predkladá na CKO výzvu s RAV spolu s vyjadrením vyššie uvedených subjektov.</w:t>
      </w:r>
    </w:p>
    <w:p w:rsidR="001A1B3E" w:rsidRDefault="00D4230D" w:rsidP="0036733C">
      <w:pPr>
        <w:pStyle w:val="Odsekzoznamu"/>
        <w:numPr>
          <w:ilvl w:val="0"/>
          <w:numId w:val="15"/>
        </w:numPr>
        <w:spacing w:before="120" w:after="120"/>
        <w:ind w:left="425" w:hanging="425"/>
        <w:contextualSpacing w:val="0"/>
        <w:jc w:val="both"/>
        <w:rPr>
          <w:lang w:eastAsia="cs-CZ"/>
        </w:rPr>
      </w:pPr>
      <w:r w:rsidRPr="00624247">
        <w:rPr>
          <w:lang w:eastAsia="cs-CZ"/>
        </w:rPr>
        <w:t xml:space="preserve">CKO </w:t>
      </w:r>
      <w:r w:rsidR="00624247" w:rsidRPr="00624247">
        <w:rPr>
          <w:lang w:eastAsia="cs-CZ"/>
        </w:rPr>
        <w:t xml:space="preserve">posudzuje predloženú </w:t>
      </w:r>
      <w:r w:rsidRPr="00624247">
        <w:rPr>
          <w:lang w:eastAsia="cs-CZ"/>
        </w:rPr>
        <w:t>výzv</w:t>
      </w:r>
      <w:r w:rsidR="00A01161">
        <w:rPr>
          <w:lang w:eastAsia="cs-CZ"/>
        </w:rPr>
        <w:t>u</w:t>
      </w:r>
      <w:r w:rsidR="00624247" w:rsidRPr="00624247">
        <w:rPr>
          <w:lang w:eastAsia="cs-CZ"/>
        </w:rPr>
        <w:t>,</w:t>
      </w:r>
      <w:r w:rsidRPr="00624247">
        <w:rPr>
          <w:lang w:eastAsia="cs-CZ"/>
        </w:rPr>
        <w:t xml:space="preserve"> </w:t>
      </w:r>
      <w:r w:rsidR="00624247" w:rsidRPr="00624247">
        <w:rPr>
          <w:lang w:eastAsia="cs-CZ"/>
        </w:rPr>
        <w:t>ktorej súčasťou je</w:t>
      </w:r>
      <w:r w:rsidR="00B03127" w:rsidRPr="00624247">
        <w:rPr>
          <w:lang w:eastAsia="cs-CZ"/>
        </w:rPr>
        <w:t> </w:t>
      </w:r>
      <w:r w:rsidR="00624247" w:rsidRPr="00624247">
        <w:rPr>
          <w:lang w:eastAsia="cs-CZ"/>
        </w:rPr>
        <w:t>RAV</w:t>
      </w:r>
      <w:r w:rsidR="00A01161">
        <w:rPr>
          <w:lang w:eastAsia="cs-CZ"/>
        </w:rPr>
        <w:t xml:space="preserve"> v</w:t>
      </w:r>
      <w:r w:rsidR="00624247" w:rsidRPr="00624247">
        <w:rPr>
          <w:lang w:eastAsia="cs-CZ"/>
        </w:rPr>
        <w:t xml:space="preserve"> </w:t>
      </w:r>
      <w:r w:rsidR="00B03127" w:rsidRPr="00624247">
        <w:rPr>
          <w:lang w:eastAsia="cs-CZ"/>
        </w:rPr>
        <w:t xml:space="preserve">lehote </w:t>
      </w:r>
      <w:r w:rsidR="00921EBB" w:rsidRPr="00624247">
        <w:rPr>
          <w:lang w:eastAsia="cs-CZ"/>
        </w:rPr>
        <w:t>stanovenej Systém</w:t>
      </w:r>
      <w:r w:rsidR="00BE014E" w:rsidRPr="00624247">
        <w:rPr>
          <w:lang w:eastAsia="cs-CZ"/>
        </w:rPr>
        <w:t>om</w:t>
      </w:r>
      <w:r w:rsidR="00921EBB" w:rsidRPr="00624247">
        <w:rPr>
          <w:lang w:eastAsia="cs-CZ"/>
        </w:rPr>
        <w:t xml:space="preserve"> riadenia</w:t>
      </w:r>
      <w:r w:rsidR="00B03127" w:rsidRPr="00624247">
        <w:rPr>
          <w:lang w:eastAsia="cs-CZ"/>
        </w:rPr>
        <w:t xml:space="preserve"> EŠIF pre posúdenie výzvy</w:t>
      </w:r>
      <w:r w:rsidR="00D05446" w:rsidRPr="00624247">
        <w:rPr>
          <w:lang w:eastAsia="cs-CZ"/>
        </w:rPr>
        <w:t xml:space="preserve">. CKO je oprávnený za účelom posúdenia predloženej výzvy vyžadovať od </w:t>
      </w:r>
      <w:r w:rsidR="00D62355" w:rsidRPr="00624247">
        <w:rPr>
          <w:lang w:eastAsia="cs-CZ"/>
        </w:rPr>
        <w:t>RO</w:t>
      </w:r>
      <w:ins w:id="63" w:author="Radoslav Ivan" w:date="2018-09-12T16:54:00Z">
        <w:r w:rsidR="00BA4AD9">
          <w:rPr>
            <w:lang w:eastAsia="cs-CZ"/>
          </w:rPr>
          <w:t>/SO</w:t>
        </w:r>
      </w:ins>
      <w:r w:rsidR="00D05446" w:rsidRPr="00624247">
        <w:rPr>
          <w:lang w:eastAsia="cs-CZ"/>
        </w:rPr>
        <w:t xml:space="preserve"> </w:t>
      </w:r>
      <w:r w:rsidR="00330FB4" w:rsidRPr="00624247">
        <w:rPr>
          <w:lang w:eastAsia="cs-CZ"/>
        </w:rPr>
        <w:t>vysvetlenie</w:t>
      </w:r>
      <w:r w:rsidR="00330FB4">
        <w:rPr>
          <w:lang w:eastAsia="cs-CZ"/>
        </w:rPr>
        <w:t>/</w:t>
      </w:r>
      <w:r w:rsidR="003F4E9F">
        <w:rPr>
          <w:lang w:eastAsia="cs-CZ"/>
        </w:rPr>
        <w:t xml:space="preserve">úpravu informácií v RAV, resp. </w:t>
      </w:r>
      <w:r w:rsidR="00330FB4">
        <w:rPr>
          <w:lang w:eastAsia="cs-CZ"/>
        </w:rPr>
        <w:t xml:space="preserve">v súvislosti s RAV úpravu informácií </w:t>
      </w:r>
      <w:r w:rsidR="003F4E9F">
        <w:rPr>
          <w:lang w:eastAsia="cs-CZ"/>
        </w:rPr>
        <w:t xml:space="preserve">vo výzve a jej prílohách. </w:t>
      </w:r>
      <w:r w:rsidR="00D05446">
        <w:rPr>
          <w:lang w:eastAsia="cs-CZ"/>
        </w:rPr>
        <w:t xml:space="preserve">Čas potrebný na predloženie </w:t>
      </w:r>
      <w:r w:rsidR="00330FB4">
        <w:rPr>
          <w:lang w:eastAsia="cs-CZ"/>
        </w:rPr>
        <w:t xml:space="preserve">upravených </w:t>
      </w:r>
      <w:r w:rsidR="00D05446">
        <w:rPr>
          <w:lang w:eastAsia="cs-CZ"/>
        </w:rPr>
        <w:t>dokumentov alebo informácií sa nezapočítava do lehoty na vydanie stanoviska k návrhu výzvy.</w:t>
      </w:r>
    </w:p>
    <w:p w:rsidR="00D05446" w:rsidRDefault="00D05446" w:rsidP="0036733C">
      <w:pPr>
        <w:pStyle w:val="Odsekzoznamu"/>
        <w:numPr>
          <w:ilvl w:val="0"/>
          <w:numId w:val="15"/>
        </w:numPr>
        <w:spacing w:before="120" w:after="120"/>
        <w:ind w:left="425" w:hanging="425"/>
        <w:contextualSpacing w:val="0"/>
        <w:jc w:val="both"/>
        <w:rPr>
          <w:lang w:eastAsia="cs-CZ"/>
        </w:rPr>
      </w:pPr>
      <w:r>
        <w:rPr>
          <w:lang w:eastAsia="cs-CZ"/>
        </w:rPr>
        <w:t xml:space="preserve">Ak počas plynutia lehoty na vydanie stanoviska k návrhu výzvy </w:t>
      </w:r>
      <w:r w:rsidR="00D62355">
        <w:rPr>
          <w:lang w:eastAsia="cs-CZ"/>
        </w:rPr>
        <w:t>RO</w:t>
      </w:r>
      <w:ins w:id="64" w:author="Radoslav Ivan" w:date="2018-09-12T16:53:00Z">
        <w:r w:rsidR="00BA4AD9">
          <w:rPr>
            <w:lang w:eastAsia="cs-CZ"/>
          </w:rPr>
          <w:t>/SO</w:t>
        </w:r>
      </w:ins>
      <w:r>
        <w:rPr>
          <w:lang w:eastAsia="cs-CZ"/>
        </w:rPr>
        <w:t xml:space="preserve"> vykoná v RAV akékoľvek úpravy, </w:t>
      </w:r>
      <w:r w:rsidR="00D62355">
        <w:rPr>
          <w:lang w:eastAsia="cs-CZ"/>
        </w:rPr>
        <w:t>RO</w:t>
      </w:r>
      <w:ins w:id="65" w:author="Radoslav Ivan" w:date="2018-09-12T16:58:00Z">
        <w:r w:rsidR="00BA4AD9">
          <w:rPr>
            <w:lang w:eastAsia="cs-CZ"/>
          </w:rPr>
          <w:t>/SO</w:t>
        </w:r>
      </w:ins>
      <w:r>
        <w:rPr>
          <w:lang w:eastAsia="cs-CZ"/>
        </w:rPr>
        <w:t xml:space="preserve"> </w:t>
      </w:r>
      <w:r w:rsidR="001114AF">
        <w:rPr>
          <w:lang w:eastAsia="cs-CZ"/>
        </w:rPr>
        <w:t>postupuje podľa časti 3.1.1 ods. 6 Systému riadenia EŠIF</w:t>
      </w:r>
      <w:r>
        <w:rPr>
          <w:lang w:eastAsia="cs-CZ"/>
        </w:rPr>
        <w:t>.</w:t>
      </w:r>
    </w:p>
    <w:p w:rsidR="00E756CB" w:rsidRPr="00E9665A" w:rsidRDefault="00E756CB" w:rsidP="0036733C">
      <w:pPr>
        <w:pStyle w:val="Odsekzoznamu"/>
        <w:spacing w:before="120" w:after="120"/>
        <w:ind w:left="425"/>
        <w:contextualSpacing w:val="0"/>
        <w:jc w:val="both"/>
        <w:rPr>
          <w:lang w:eastAsia="cs-CZ"/>
        </w:rPr>
      </w:pPr>
      <w:bookmarkStart w:id="66" w:name="_Toc468886528"/>
    </w:p>
    <w:p w:rsidR="00E756CB" w:rsidRPr="00E756CB" w:rsidRDefault="00A60761" w:rsidP="00892356">
      <w:pPr>
        <w:pStyle w:val="MPCKO1"/>
        <w:numPr>
          <w:ilvl w:val="0"/>
          <w:numId w:val="56"/>
        </w:numPr>
        <w:ind w:left="284" w:hanging="284"/>
      </w:pPr>
      <w:bookmarkStart w:id="67" w:name="_Toc499715185"/>
      <w:r>
        <w:t>V</w:t>
      </w:r>
      <w:r w:rsidR="00D4230D">
        <w:t>ypracovanie rizikovej analýzy výzvy</w:t>
      </w:r>
      <w:bookmarkEnd w:id="66"/>
      <w:bookmarkEnd w:id="67"/>
    </w:p>
    <w:p w:rsidR="00217A7F" w:rsidRPr="00217A7F" w:rsidRDefault="00594228" w:rsidP="009B2301">
      <w:pPr>
        <w:pStyle w:val="Odsekzoznamu"/>
        <w:numPr>
          <w:ilvl w:val="0"/>
          <w:numId w:val="62"/>
        </w:numPr>
        <w:spacing w:before="120" w:after="120"/>
        <w:ind w:left="426" w:hanging="426"/>
        <w:contextualSpacing w:val="0"/>
        <w:jc w:val="both"/>
        <w:rPr>
          <w:b/>
          <w:lang w:eastAsia="cs-CZ"/>
        </w:rPr>
      </w:pPr>
      <w:bookmarkStart w:id="68" w:name="_Toc489364528"/>
      <w:r w:rsidRPr="00E756CB">
        <w:rPr>
          <w:lang w:eastAsia="cs-CZ"/>
        </w:rPr>
        <w:t>P</w:t>
      </w:r>
      <w:bookmarkStart w:id="69" w:name="_Toc489364532"/>
      <w:bookmarkEnd w:id="68"/>
      <w:r w:rsidR="00217A7F">
        <w:rPr>
          <w:lang w:eastAsia="cs-CZ"/>
        </w:rPr>
        <w:t>r</w:t>
      </w:r>
      <w:r w:rsidR="00CB5077">
        <w:rPr>
          <w:lang w:eastAsia="cs-CZ"/>
        </w:rPr>
        <w:t>e</w:t>
      </w:r>
      <w:r w:rsidR="00217A7F">
        <w:rPr>
          <w:lang w:eastAsia="cs-CZ"/>
        </w:rPr>
        <w:t xml:space="preserve"> vypracovanie RAV použije </w:t>
      </w:r>
      <w:r w:rsidR="00D62355">
        <w:rPr>
          <w:lang w:eastAsia="cs-CZ"/>
        </w:rPr>
        <w:t>RO</w:t>
      </w:r>
      <w:ins w:id="70" w:author="Radoslav Ivan" w:date="2018-09-12T16:57:00Z">
        <w:r w:rsidR="00BA4AD9">
          <w:rPr>
            <w:lang w:eastAsia="cs-CZ"/>
          </w:rPr>
          <w:t>/SO</w:t>
        </w:r>
      </w:ins>
      <w:r w:rsidR="00D62355">
        <w:rPr>
          <w:lang w:eastAsia="cs-CZ"/>
        </w:rPr>
        <w:t xml:space="preserve"> </w:t>
      </w:r>
      <w:r w:rsidR="00217A7F">
        <w:rPr>
          <w:lang w:eastAsia="cs-CZ"/>
        </w:rPr>
        <w:t xml:space="preserve">výhradne </w:t>
      </w:r>
      <w:r w:rsidR="000D196A">
        <w:rPr>
          <w:lang w:eastAsia="cs-CZ"/>
        </w:rPr>
        <w:t>formulár RAV</w:t>
      </w:r>
      <w:r w:rsidR="00217A7F">
        <w:rPr>
          <w:lang w:eastAsia="cs-CZ"/>
        </w:rPr>
        <w:t>, ktorý tvorí prílohu č. 1 tohto MP.</w:t>
      </w:r>
      <w:r w:rsidR="0085346B">
        <w:rPr>
          <w:lang w:eastAsia="cs-CZ"/>
        </w:rPr>
        <w:t xml:space="preserve"> Súčasťou prílohy č. 1 sú okrem </w:t>
      </w:r>
      <w:r w:rsidR="00C530BE">
        <w:rPr>
          <w:lang w:eastAsia="cs-CZ"/>
        </w:rPr>
        <w:t xml:space="preserve">vzoru </w:t>
      </w:r>
      <w:r w:rsidR="0085346B">
        <w:rPr>
          <w:lang w:eastAsia="cs-CZ"/>
        </w:rPr>
        <w:t xml:space="preserve">RAV aj príklady </w:t>
      </w:r>
      <w:r w:rsidR="00C530BE">
        <w:rPr>
          <w:lang w:eastAsia="cs-CZ"/>
        </w:rPr>
        <w:t xml:space="preserve">rizík a opatrení  </w:t>
      </w:r>
      <w:r w:rsidR="0085346B">
        <w:rPr>
          <w:lang w:eastAsia="cs-CZ"/>
        </w:rPr>
        <w:t xml:space="preserve"> RAV k</w:t>
      </w:r>
      <w:r w:rsidR="00C530BE">
        <w:rPr>
          <w:lang w:eastAsia="cs-CZ"/>
        </w:rPr>
        <w:t>toré majú informatívny charakter pre RO</w:t>
      </w:r>
      <w:ins w:id="71" w:author="Radoslav Ivan" w:date="2018-09-12T16:57:00Z">
        <w:r w:rsidR="00BA4AD9">
          <w:rPr>
            <w:lang w:eastAsia="cs-CZ"/>
          </w:rPr>
          <w:t>/SO</w:t>
        </w:r>
      </w:ins>
      <w:r w:rsidR="00C530BE">
        <w:rPr>
          <w:lang w:eastAsia="cs-CZ"/>
        </w:rPr>
        <w:t>.</w:t>
      </w:r>
      <w:del w:id="72" w:author="Arpád Sasköi" w:date="2018-08-21T09:50:00Z">
        <w:r w:rsidR="0085346B" w:rsidDel="00F938C3">
          <w:rPr>
            <w:lang w:eastAsia="cs-CZ"/>
          </w:rPr>
          <w:delText xml:space="preserve">. </w:delText>
        </w:r>
      </w:del>
    </w:p>
    <w:p w:rsidR="00AF237F" w:rsidDel="00C018E2" w:rsidRDefault="00D62355" w:rsidP="00C018E2">
      <w:pPr>
        <w:pStyle w:val="Odsekzoznamu"/>
        <w:numPr>
          <w:ilvl w:val="0"/>
          <w:numId w:val="62"/>
        </w:numPr>
        <w:spacing w:before="120" w:after="120"/>
        <w:ind w:left="426" w:hanging="426"/>
        <w:contextualSpacing w:val="0"/>
        <w:jc w:val="both"/>
        <w:rPr>
          <w:del w:id="73" w:author="Denisa Tekulová" w:date="2018-10-05T07:13:00Z"/>
          <w:lang w:eastAsia="cs-CZ"/>
        </w:rPr>
        <w:pPrChange w:id="74" w:author="Denisa Tekulová" w:date="2018-10-05T07:13:00Z">
          <w:pPr>
            <w:pStyle w:val="Odsekzoznamu"/>
            <w:numPr>
              <w:numId w:val="62"/>
            </w:numPr>
            <w:spacing w:before="120" w:after="120"/>
            <w:ind w:hanging="360"/>
            <w:contextualSpacing w:val="0"/>
            <w:jc w:val="both"/>
          </w:pPr>
        </w:pPrChange>
      </w:pPr>
      <w:r>
        <w:rPr>
          <w:lang w:eastAsia="cs-CZ"/>
        </w:rPr>
        <w:t>RO</w:t>
      </w:r>
      <w:ins w:id="75" w:author="Radoslav Ivan" w:date="2018-09-12T16:57:00Z">
        <w:r w:rsidR="00BA4AD9">
          <w:rPr>
            <w:lang w:eastAsia="cs-CZ"/>
          </w:rPr>
          <w:t>/SO</w:t>
        </w:r>
      </w:ins>
      <w:r w:rsidR="00CB5077">
        <w:rPr>
          <w:lang w:eastAsia="cs-CZ"/>
        </w:rPr>
        <w:t xml:space="preserve"> </w:t>
      </w:r>
      <w:ins w:id="76" w:author="Arpád Sasköi" w:date="2018-08-21T09:52:00Z">
        <w:r w:rsidR="00F938C3" w:rsidRPr="000F5F30">
          <w:rPr>
            <w:b/>
            <w:lang w:eastAsia="cs-CZ"/>
          </w:rPr>
          <w:t>v procese prípravy výzvy</w:t>
        </w:r>
        <w:r w:rsidR="00F938C3">
          <w:rPr>
            <w:lang w:eastAsia="cs-CZ"/>
          </w:rPr>
          <w:t xml:space="preserve"> </w:t>
        </w:r>
      </w:ins>
      <w:del w:id="77" w:author="Arpád Sasköi" w:date="2018-08-21T09:52:00Z">
        <w:r w:rsidR="00CB5077" w:rsidDel="00F938C3">
          <w:rPr>
            <w:lang w:eastAsia="cs-CZ"/>
          </w:rPr>
          <w:delText xml:space="preserve">je povinný </w:delText>
        </w:r>
        <w:r w:rsidR="000D196A" w:rsidDel="00F938C3">
          <w:rPr>
            <w:lang w:eastAsia="cs-CZ"/>
          </w:rPr>
          <w:delText xml:space="preserve">posúdiť </w:delText>
        </w:r>
      </w:del>
      <w:ins w:id="78" w:author="Arpád Sasköi" w:date="2018-08-21T09:52:00Z">
        <w:r w:rsidR="00F938C3">
          <w:rPr>
            <w:lang w:eastAsia="cs-CZ"/>
          </w:rPr>
          <w:t xml:space="preserve">posudzuje </w:t>
        </w:r>
      </w:ins>
      <w:r w:rsidR="00CB5077">
        <w:rPr>
          <w:lang w:eastAsia="cs-CZ"/>
        </w:rPr>
        <w:t>každé riziko uvedené v</w:t>
      </w:r>
      <w:r w:rsidR="000D196A">
        <w:rPr>
          <w:lang w:eastAsia="cs-CZ"/>
        </w:rPr>
        <w:t>o formulári</w:t>
      </w:r>
      <w:r w:rsidR="00E77499">
        <w:rPr>
          <w:lang w:eastAsia="cs-CZ"/>
        </w:rPr>
        <w:t> </w:t>
      </w:r>
      <w:r w:rsidR="000D196A">
        <w:rPr>
          <w:lang w:eastAsia="cs-CZ"/>
        </w:rPr>
        <w:t>RAV</w:t>
      </w:r>
      <w:del w:id="79" w:author="Arpád Sasköi" w:date="2018-08-21T09:52:00Z">
        <w:r w:rsidR="000D196A" w:rsidDel="00F938C3">
          <w:rPr>
            <w:lang w:eastAsia="cs-CZ"/>
          </w:rPr>
          <w:delText xml:space="preserve"> </w:delText>
        </w:r>
        <w:r w:rsidR="00E77499" w:rsidRPr="009038B4" w:rsidDel="00F938C3">
          <w:rPr>
            <w:b/>
            <w:lang w:eastAsia="cs-CZ"/>
          </w:rPr>
          <w:delText>v</w:delText>
        </w:r>
      </w:del>
      <w:ins w:id="80" w:author="Arpád Sasköi" w:date="2018-08-21T09:52:00Z">
        <w:r w:rsidR="00F938C3">
          <w:rPr>
            <w:lang w:eastAsia="cs-CZ"/>
          </w:rPr>
          <w:t>.</w:t>
        </w:r>
      </w:ins>
      <w:del w:id="81" w:author="Arpád Sasköi" w:date="2018-08-21T09:52:00Z">
        <w:r w:rsidR="00E77499" w:rsidDel="00F938C3">
          <w:rPr>
            <w:lang w:eastAsia="cs-CZ"/>
          </w:rPr>
          <w:delText>o vzťahu k predkladanej výzve.</w:delText>
        </w:r>
      </w:del>
      <w:del w:id="82" w:author="Arpád Sasköi" w:date="2018-08-21T09:50:00Z">
        <w:r w:rsidR="00E77499" w:rsidDel="00F938C3">
          <w:rPr>
            <w:lang w:eastAsia="cs-CZ"/>
          </w:rPr>
          <w:delText xml:space="preserve"> </w:delText>
        </w:r>
      </w:del>
    </w:p>
    <w:p w:rsidR="00C018E2" w:rsidRDefault="00C018E2" w:rsidP="00AF237F">
      <w:pPr>
        <w:pStyle w:val="Odsekzoznamu"/>
        <w:numPr>
          <w:ilvl w:val="0"/>
          <w:numId w:val="62"/>
        </w:numPr>
        <w:spacing w:before="120" w:after="120"/>
        <w:ind w:left="426" w:hanging="426"/>
        <w:contextualSpacing w:val="0"/>
        <w:jc w:val="both"/>
        <w:rPr>
          <w:ins w:id="83" w:author="Denisa Tekulová" w:date="2018-10-05T07:13:00Z"/>
          <w:lang w:eastAsia="cs-CZ"/>
        </w:rPr>
      </w:pPr>
      <w:bookmarkStart w:id="84" w:name="_GoBack"/>
      <w:bookmarkEnd w:id="84"/>
    </w:p>
    <w:p w:rsidR="00F938C3" w:rsidRDefault="00AF237F" w:rsidP="00C018E2">
      <w:pPr>
        <w:pStyle w:val="Odsekzoznamu"/>
        <w:numPr>
          <w:ilvl w:val="0"/>
          <w:numId w:val="62"/>
        </w:numPr>
        <w:spacing w:before="120" w:after="120"/>
        <w:ind w:left="426" w:hanging="426"/>
        <w:contextualSpacing w:val="0"/>
        <w:jc w:val="both"/>
        <w:rPr>
          <w:ins w:id="85" w:author="Arpád Sasköi" w:date="2018-08-21T09:55:00Z"/>
          <w:lang w:eastAsia="cs-CZ"/>
        </w:rPr>
        <w:pPrChange w:id="86" w:author="Denisa Tekulová" w:date="2018-10-05T07:13:00Z">
          <w:pPr>
            <w:pStyle w:val="Odsekzoznamu"/>
            <w:numPr>
              <w:numId w:val="62"/>
            </w:numPr>
            <w:spacing w:before="120" w:after="120"/>
            <w:ind w:hanging="360"/>
            <w:contextualSpacing w:val="0"/>
            <w:jc w:val="both"/>
          </w:pPr>
        </w:pPrChange>
      </w:pPr>
      <w:r>
        <w:rPr>
          <w:lang w:eastAsia="cs-CZ"/>
        </w:rPr>
        <w:t>V prípade, ak RO</w:t>
      </w:r>
      <w:ins w:id="87" w:author="Radoslav Ivan" w:date="2018-09-12T16:57:00Z">
        <w:r w:rsidR="00BA4AD9">
          <w:rPr>
            <w:lang w:eastAsia="cs-CZ"/>
          </w:rPr>
          <w:t>/SO</w:t>
        </w:r>
      </w:ins>
      <w:r>
        <w:rPr>
          <w:lang w:eastAsia="cs-CZ"/>
        </w:rPr>
        <w:t xml:space="preserve"> vyhodnotí, že </w:t>
      </w:r>
      <w:r w:rsidRPr="00C018E2">
        <w:rPr>
          <w:b/>
          <w:lang w:eastAsia="cs-CZ"/>
        </w:rPr>
        <w:t xml:space="preserve">riziko je relevantné </w:t>
      </w:r>
      <w:r w:rsidRPr="00AA4BB2">
        <w:rPr>
          <w:lang w:eastAsia="cs-CZ"/>
        </w:rPr>
        <w:t>vo vzťahu k </w:t>
      </w:r>
      <w:del w:id="88" w:author="Arpád Sasköi" w:date="2018-08-21T09:55:00Z">
        <w:r w:rsidRPr="00AA4BB2" w:rsidDel="00F938C3">
          <w:rPr>
            <w:lang w:eastAsia="cs-CZ"/>
          </w:rPr>
          <w:delText xml:space="preserve">predkladanej </w:delText>
        </w:r>
      </w:del>
      <w:ins w:id="89" w:author="Arpád Sasköi" w:date="2018-08-21T09:55:00Z">
        <w:r w:rsidR="00F938C3" w:rsidRPr="00AA4BB2">
          <w:rPr>
            <w:lang w:eastAsia="cs-CZ"/>
          </w:rPr>
          <w:t>pr</w:t>
        </w:r>
        <w:r w:rsidR="00F938C3">
          <w:rPr>
            <w:lang w:eastAsia="cs-CZ"/>
          </w:rPr>
          <w:t>ipravovanej</w:t>
        </w:r>
        <w:r w:rsidR="00F938C3" w:rsidRPr="00AA4BB2">
          <w:rPr>
            <w:lang w:eastAsia="cs-CZ"/>
          </w:rPr>
          <w:t xml:space="preserve"> </w:t>
        </w:r>
      </w:ins>
      <w:r w:rsidRPr="00AA4BB2">
        <w:rPr>
          <w:lang w:eastAsia="cs-CZ"/>
        </w:rPr>
        <w:t>výzve,</w:t>
      </w:r>
      <w:r>
        <w:rPr>
          <w:lang w:eastAsia="cs-CZ"/>
        </w:rPr>
        <w:t xml:space="preserve"> priradí danému riziku </w:t>
      </w:r>
      <w:r w:rsidR="00330FB4">
        <w:rPr>
          <w:lang w:eastAsia="cs-CZ"/>
        </w:rPr>
        <w:t xml:space="preserve">status </w:t>
      </w:r>
      <w:r>
        <w:rPr>
          <w:lang w:eastAsia="cs-CZ"/>
        </w:rPr>
        <w:t>„</w:t>
      </w:r>
      <w:ins w:id="90" w:author="Jana Maceková" w:date="2018-09-10T15:23:00Z">
        <w:r w:rsidR="00FE1CA4">
          <w:rPr>
            <w:lang w:eastAsia="cs-CZ"/>
          </w:rPr>
          <w:t>I</w:t>
        </w:r>
      </w:ins>
      <w:del w:id="91" w:author="Jana Maceková" w:date="2018-09-10T15:23:00Z">
        <w:r w:rsidDel="00FE1CA4">
          <w:rPr>
            <w:lang w:eastAsia="cs-CZ"/>
          </w:rPr>
          <w:delText>i</w:delText>
        </w:r>
      </w:del>
      <w:r>
        <w:rPr>
          <w:lang w:eastAsia="cs-CZ"/>
        </w:rPr>
        <w:t>dentifikované</w:t>
      </w:r>
      <w:ins w:id="92" w:author="Jana Maceková" w:date="2018-09-10T15:23:00Z">
        <w:r w:rsidR="00FE1CA4">
          <w:rPr>
            <w:lang w:eastAsia="cs-CZ"/>
          </w:rPr>
          <w:t xml:space="preserve"> riziko</w:t>
        </w:r>
      </w:ins>
      <w:r>
        <w:rPr>
          <w:lang w:eastAsia="cs-CZ"/>
        </w:rPr>
        <w:t>“ a</w:t>
      </w:r>
      <w:r w:rsidR="00560064">
        <w:rPr>
          <w:lang w:eastAsia="cs-CZ"/>
        </w:rPr>
        <w:t> </w:t>
      </w:r>
      <w:r w:rsidRPr="00AA4BB2">
        <w:rPr>
          <w:lang w:eastAsia="cs-CZ"/>
        </w:rPr>
        <w:t>vyberie</w:t>
      </w:r>
      <w:r w:rsidR="00560064">
        <w:rPr>
          <w:lang w:eastAsia="cs-CZ"/>
        </w:rPr>
        <w:t xml:space="preserve"> minimálne</w:t>
      </w:r>
      <w:r>
        <w:rPr>
          <w:lang w:eastAsia="cs-CZ"/>
        </w:rPr>
        <w:t xml:space="preserve"> jedno z preddefinovaných opatrení, prostredníctvom ktorého </w:t>
      </w:r>
      <w:ins w:id="93" w:author="Arpád Sasköi" w:date="2018-08-21T09:56:00Z">
        <w:r w:rsidR="00F938C3">
          <w:rPr>
            <w:lang w:eastAsia="cs-CZ"/>
          </w:rPr>
          <w:t xml:space="preserve">bolo </w:t>
        </w:r>
      </w:ins>
      <w:del w:id="94" w:author="Arpád Sasköi" w:date="2018-08-21T09:56:00Z">
        <w:r w:rsidDel="00F938C3">
          <w:rPr>
            <w:lang w:eastAsia="cs-CZ"/>
          </w:rPr>
          <w:delText xml:space="preserve">toto </w:delText>
        </w:r>
      </w:del>
      <w:ins w:id="95" w:author="Arpád Sasköi" w:date="2018-08-21T09:56:00Z">
        <w:r w:rsidR="00F938C3">
          <w:rPr>
            <w:lang w:eastAsia="cs-CZ"/>
          </w:rPr>
          <w:t xml:space="preserve">predmetné </w:t>
        </w:r>
      </w:ins>
      <w:r>
        <w:rPr>
          <w:lang w:eastAsia="cs-CZ"/>
        </w:rPr>
        <w:t xml:space="preserve">riziko </w:t>
      </w:r>
      <w:del w:id="96" w:author="Arpád Sasköi" w:date="2018-08-21T09:56:00Z">
        <w:r w:rsidDel="00F938C3">
          <w:rPr>
            <w:lang w:eastAsia="cs-CZ"/>
          </w:rPr>
          <w:delText>eliminoval</w:delText>
        </w:r>
      </w:del>
      <w:ins w:id="97" w:author="Arpád Sasköi" w:date="2018-08-21T09:56:00Z">
        <w:r w:rsidR="00F938C3">
          <w:rPr>
            <w:lang w:eastAsia="cs-CZ"/>
          </w:rPr>
          <w:t>eliminované</w:t>
        </w:r>
      </w:ins>
      <w:ins w:id="98" w:author="Denisa Tekulová" w:date="2018-08-22T09:35:00Z">
        <w:r w:rsidR="008B42BA">
          <w:rPr>
            <w:lang w:eastAsia="cs-CZ"/>
          </w:rPr>
          <w:t xml:space="preserve"> ešte v procese prípravy výzvy</w:t>
        </w:r>
      </w:ins>
      <w:r>
        <w:rPr>
          <w:lang w:eastAsia="cs-CZ"/>
        </w:rPr>
        <w:t>,</w:t>
      </w:r>
      <w:r w:rsidRPr="00AA4BB2">
        <w:rPr>
          <w:lang w:eastAsia="cs-CZ"/>
        </w:rPr>
        <w:t xml:space="preserve"> prípadne doplní</w:t>
      </w:r>
      <w:r>
        <w:rPr>
          <w:lang w:eastAsia="cs-CZ"/>
        </w:rPr>
        <w:t xml:space="preserve"> vlastné</w:t>
      </w:r>
      <w:r w:rsidRPr="00AA4BB2">
        <w:rPr>
          <w:lang w:eastAsia="cs-CZ"/>
        </w:rPr>
        <w:t xml:space="preserve"> opatrenie na jeho elimináciu. </w:t>
      </w:r>
      <w:ins w:id="99" w:author="Arpád Sasköi" w:date="2018-08-21T09:56:00Z">
        <w:r w:rsidR="00F938C3">
          <w:rPr>
            <w:lang w:eastAsia="cs-CZ"/>
          </w:rPr>
          <w:t>V takomto prípade RO</w:t>
        </w:r>
      </w:ins>
      <w:ins w:id="100" w:author="Radoslav Ivan" w:date="2018-09-12T16:57:00Z">
        <w:r w:rsidR="00BA4AD9">
          <w:rPr>
            <w:lang w:eastAsia="cs-CZ"/>
          </w:rPr>
          <w:t>/SO</w:t>
        </w:r>
      </w:ins>
      <w:ins w:id="101" w:author="Arpád Sasköi" w:date="2018-08-21T09:56:00Z">
        <w:r w:rsidR="00F938C3">
          <w:rPr>
            <w:lang w:eastAsia="cs-CZ"/>
          </w:rPr>
          <w:t xml:space="preserve"> nie je povinný uvádzať komentár</w:t>
        </w:r>
      </w:ins>
      <w:ins w:id="102" w:author="Jana Maceková" w:date="2018-09-11T11:10:00Z">
        <w:r w:rsidR="00B40EFE">
          <w:rPr>
            <w:lang w:eastAsia="cs-CZ"/>
          </w:rPr>
          <w:t>, s</w:t>
        </w:r>
      </w:ins>
      <w:ins w:id="103" w:author="Jana Maceková" w:date="2018-09-11T11:11:00Z">
        <w:del w:id="104" w:author="Radoslav Ivan" w:date="2018-09-12T10:48:00Z">
          <w:r w:rsidR="00B40EFE" w:rsidDel="00CB434F">
            <w:rPr>
              <w:lang w:eastAsia="cs-CZ"/>
            </w:rPr>
            <w:delText> </w:delText>
          </w:r>
        </w:del>
      </w:ins>
      <w:ins w:id="105" w:author="Radoslav Ivan" w:date="2018-09-12T10:48:00Z">
        <w:r w:rsidR="00CB434F">
          <w:rPr>
            <w:lang w:eastAsia="cs-CZ"/>
          </w:rPr>
          <w:t> </w:t>
        </w:r>
      </w:ins>
      <w:ins w:id="106" w:author="Jana Maceková" w:date="2018-09-11T11:10:00Z">
        <w:r w:rsidR="00B40EFE">
          <w:rPr>
            <w:lang w:eastAsia="cs-CZ"/>
          </w:rPr>
          <w:t>výnimkou</w:t>
        </w:r>
      </w:ins>
      <w:ins w:id="107" w:author="Radoslav Ivan" w:date="2018-09-12T10:48:00Z">
        <w:r w:rsidR="00CB434F">
          <w:rPr>
            <w:lang w:eastAsia="cs-CZ"/>
          </w:rPr>
          <w:t xml:space="preserve"> opatrení</w:t>
        </w:r>
      </w:ins>
      <w:ins w:id="108" w:author="Radoslav Ivan" w:date="2018-09-12T10:49:00Z">
        <w:r w:rsidR="00CB434F">
          <w:rPr>
            <w:lang w:eastAsia="cs-CZ"/>
          </w:rPr>
          <w:t xml:space="preserve"> </w:t>
        </w:r>
        <w:del w:id="109" w:author="Denisa Tekulová" w:date="2018-10-01T13:30:00Z">
          <w:r w:rsidR="00CB434F" w:rsidDel="009F12C4">
            <w:rPr>
              <w:lang w:eastAsia="cs-CZ"/>
            </w:rPr>
            <w:delText xml:space="preserve"> </w:delText>
          </w:r>
        </w:del>
      </w:ins>
      <w:ins w:id="110" w:author="Jana Maceková" w:date="2018-09-11T11:11:00Z">
        <w:r w:rsidR="00B40EFE">
          <w:rPr>
            <w:lang w:eastAsia="cs-CZ"/>
          </w:rPr>
          <w:t xml:space="preserve">pri ktorých je explicitne </w:t>
        </w:r>
      </w:ins>
      <w:ins w:id="111" w:author="Denisa Tekulová" w:date="2018-09-18T11:23:00Z">
        <w:r w:rsidR="00D036E1">
          <w:rPr>
            <w:lang w:eastAsia="cs-CZ"/>
          </w:rPr>
          <w:t xml:space="preserve">vo vzore </w:t>
        </w:r>
      </w:ins>
      <w:ins w:id="112" w:author="Denisa Tekulová" w:date="2018-09-18T11:24:00Z">
        <w:r w:rsidR="00D036E1">
          <w:rPr>
            <w:lang w:eastAsia="cs-CZ"/>
          </w:rPr>
          <w:t>„</w:t>
        </w:r>
      </w:ins>
      <w:ins w:id="113" w:author="Denisa Tekulová" w:date="2018-09-18T11:23:00Z">
        <w:r w:rsidR="00D036E1" w:rsidRPr="00D036E1">
          <w:rPr>
            <w:lang w:eastAsia="cs-CZ"/>
          </w:rPr>
          <w:t>Formulár rizikovej analýzy výzvy</w:t>
        </w:r>
      </w:ins>
      <w:ins w:id="114" w:author="Denisa Tekulová" w:date="2018-09-18T11:24:00Z">
        <w:r w:rsidR="00D036E1">
          <w:rPr>
            <w:lang w:eastAsia="cs-CZ"/>
          </w:rPr>
          <w:t>“</w:t>
        </w:r>
      </w:ins>
      <w:ins w:id="115" w:author="Denisa Tekulová" w:date="2018-09-18T11:23:00Z">
        <w:r w:rsidR="00D036E1" w:rsidRPr="00D036E1">
          <w:rPr>
            <w:lang w:eastAsia="cs-CZ"/>
          </w:rPr>
          <w:t xml:space="preserve"> </w:t>
        </w:r>
      </w:ins>
      <w:ins w:id="116" w:author="Jana Maceková" w:date="2018-09-11T11:11:00Z">
        <w:r w:rsidR="00B40EFE">
          <w:rPr>
            <w:lang w:eastAsia="cs-CZ"/>
          </w:rPr>
          <w:t>uvedená povinnosť uviesť relevantné zdôvodnenie.</w:t>
        </w:r>
      </w:ins>
      <w:ins w:id="117" w:author="Arpád Sasköi" w:date="2018-08-21T09:56:00Z">
        <w:del w:id="118" w:author="Jana Maceková" w:date="2018-09-11T11:10:00Z">
          <w:r w:rsidR="00F938C3" w:rsidDel="00B40EFE">
            <w:rPr>
              <w:lang w:eastAsia="cs-CZ"/>
            </w:rPr>
            <w:delText>.</w:delText>
          </w:r>
        </w:del>
      </w:ins>
    </w:p>
    <w:p w:rsidR="00AF237F" w:rsidRDefault="00AF237F" w:rsidP="00AF237F">
      <w:pPr>
        <w:pStyle w:val="Odsekzoznamu"/>
        <w:numPr>
          <w:ilvl w:val="0"/>
          <w:numId w:val="62"/>
        </w:numPr>
        <w:spacing w:before="120" w:after="120"/>
        <w:ind w:left="426" w:hanging="426"/>
        <w:contextualSpacing w:val="0"/>
        <w:jc w:val="both"/>
        <w:rPr>
          <w:lang w:eastAsia="cs-CZ"/>
        </w:rPr>
      </w:pPr>
      <w:r w:rsidRPr="00AA4BB2">
        <w:rPr>
          <w:lang w:eastAsia="cs-CZ"/>
        </w:rPr>
        <w:lastRenderedPageBreak/>
        <w:t>V prípade ak RO</w:t>
      </w:r>
      <w:ins w:id="119" w:author="Radoslav Ivan" w:date="2018-09-12T16:55:00Z">
        <w:r w:rsidR="00BA4AD9">
          <w:rPr>
            <w:lang w:eastAsia="cs-CZ"/>
          </w:rPr>
          <w:t>/SO</w:t>
        </w:r>
      </w:ins>
      <w:r w:rsidRPr="00AA4BB2">
        <w:rPr>
          <w:lang w:eastAsia="cs-CZ"/>
        </w:rPr>
        <w:t xml:space="preserve"> vyhodnotí, že </w:t>
      </w:r>
      <w:r w:rsidRPr="00AA4BB2">
        <w:rPr>
          <w:b/>
          <w:lang w:eastAsia="cs-CZ"/>
        </w:rPr>
        <w:t>riziko</w:t>
      </w:r>
      <w:r>
        <w:rPr>
          <w:lang w:eastAsia="cs-CZ"/>
        </w:rPr>
        <w:t xml:space="preserve"> </w:t>
      </w:r>
      <w:r w:rsidRPr="00AA4BB2">
        <w:rPr>
          <w:b/>
          <w:lang w:eastAsia="cs-CZ"/>
        </w:rPr>
        <w:t>nie je relevantné</w:t>
      </w:r>
      <w:r>
        <w:rPr>
          <w:lang w:eastAsia="cs-CZ"/>
        </w:rPr>
        <w:t xml:space="preserve"> vo vzťahu k </w:t>
      </w:r>
      <w:del w:id="120" w:author="Arpád Sasköi" w:date="2018-08-21T09:57:00Z">
        <w:r w:rsidDel="00F938C3">
          <w:rPr>
            <w:lang w:eastAsia="cs-CZ"/>
          </w:rPr>
          <w:delText xml:space="preserve">predkladanej </w:delText>
        </w:r>
      </w:del>
      <w:ins w:id="121" w:author="Arpád Sasköi" w:date="2018-08-21T09:57:00Z">
        <w:r w:rsidR="00F938C3">
          <w:rPr>
            <w:lang w:eastAsia="cs-CZ"/>
          </w:rPr>
          <w:t xml:space="preserve">pripravovanej </w:t>
        </w:r>
      </w:ins>
      <w:r>
        <w:rPr>
          <w:lang w:eastAsia="cs-CZ"/>
        </w:rPr>
        <w:t xml:space="preserve">výzve, priradí danému riziku </w:t>
      </w:r>
      <w:r w:rsidR="00330FB4">
        <w:rPr>
          <w:lang w:eastAsia="cs-CZ"/>
        </w:rPr>
        <w:t xml:space="preserve">status </w:t>
      </w:r>
      <w:r>
        <w:rPr>
          <w:lang w:eastAsia="cs-CZ"/>
        </w:rPr>
        <w:t>„</w:t>
      </w:r>
      <w:ins w:id="122" w:author="Jana Maceková" w:date="2018-09-10T15:24:00Z">
        <w:r w:rsidR="00FE1CA4">
          <w:rPr>
            <w:lang w:eastAsia="cs-CZ"/>
          </w:rPr>
          <w:t>N</w:t>
        </w:r>
      </w:ins>
      <w:del w:id="123" w:author="Jana Maceková" w:date="2018-09-10T15:24:00Z">
        <w:r w:rsidDel="00FE1CA4">
          <w:rPr>
            <w:lang w:eastAsia="cs-CZ"/>
          </w:rPr>
          <w:delText>n</w:delText>
        </w:r>
      </w:del>
      <w:r>
        <w:rPr>
          <w:lang w:eastAsia="cs-CZ"/>
        </w:rPr>
        <w:t>eidentifikované</w:t>
      </w:r>
      <w:ins w:id="124" w:author="Jana Maceková" w:date="2018-09-10T15:24:00Z">
        <w:r w:rsidR="00FE1CA4">
          <w:rPr>
            <w:lang w:eastAsia="cs-CZ"/>
          </w:rPr>
          <w:t xml:space="preserve"> riziko</w:t>
        </w:r>
      </w:ins>
      <w:r>
        <w:rPr>
          <w:lang w:eastAsia="cs-CZ"/>
        </w:rPr>
        <w:t>“ a v komentári uvedie jednoznačné zdôvodnenie neidentifikácie rizika</w:t>
      </w:r>
      <w:ins w:id="125" w:author="Denisa Tekulová" w:date="2018-08-22T09:36:00Z">
        <w:r w:rsidR="008B42BA">
          <w:rPr>
            <w:lang w:eastAsia="cs-CZ"/>
          </w:rPr>
          <w:t>. V</w:t>
        </w:r>
      </w:ins>
      <w:ins w:id="126" w:author="Denisa Tekulová" w:date="2018-08-22T09:37:00Z">
        <w:r w:rsidR="008B42BA">
          <w:rPr>
            <w:lang w:eastAsia="cs-CZ"/>
          </w:rPr>
          <w:t> </w:t>
        </w:r>
      </w:ins>
      <w:ins w:id="127" w:author="Denisa Tekulová" w:date="2018-08-22T09:36:00Z">
        <w:r w:rsidR="008B42BA">
          <w:rPr>
            <w:lang w:eastAsia="cs-CZ"/>
          </w:rPr>
          <w:t xml:space="preserve">danom </w:t>
        </w:r>
      </w:ins>
      <w:ins w:id="128" w:author="Denisa Tekulová" w:date="2018-08-22T09:37:00Z">
        <w:r w:rsidR="008B42BA">
          <w:rPr>
            <w:lang w:eastAsia="cs-CZ"/>
          </w:rPr>
          <w:t>prípade sa</w:t>
        </w:r>
      </w:ins>
      <w:del w:id="129" w:author="Arpád Sasköi" w:date="2018-08-21T09:58:00Z">
        <w:r w:rsidDel="00F938C3">
          <w:rPr>
            <w:lang w:eastAsia="cs-CZ"/>
          </w:rPr>
          <w:delText xml:space="preserve">. </w:delText>
        </w:r>
        <w:r w:rsidR="00D672A5" w:rsidDel="00F938C3">
          <w:rPr>
            <w:lang w:eastAsia="cs-CZ"/>
          </w:rPr>
          <w:delText>V tomto prípade sa k opatreniam nevyjadruje</w:delText>
        </w:r>
      </w:del>
      <w:ins w:id="130" w:author="Arpád Sasköi" w:date="2018-08-21T09:58:00Z">
        <w:del w:id="131" w:author="Denisa Tekulová" w:date="2018-08-22T09:37:00Z">
          <w:r w:rsidR="00F938C3" w:rsidDel="008B42BA">
            <w:rPr>
              <w:lang w:eastAsia="cs-CZ"/>
            </w:rPr>
            <w:delText>,</w:delText>
          </w:r>
        </w:del>
        <w:r w:rsidR="00F938C3">
          <w:rPr>
            <w:lang w:eastAsia="cs-CZ"/>
          </w:rPr>
          <w:t xml:space="preserve"> </w:t>
        </w:r>
      </w:ins>
      <w:ins w:id="132" w:author="Denisa Tekulová" w:date="2018-08-22T09:37:00Z">
        <w:r w:rsidR="008B42BA">
          <w:rPr>
            <w:lang w:eastAsia="cs-CZ"/>
          </w:rPr>
          <w:t>RO</w:t>
        </w:r>
      </w:ins>
      <w:ins w:id="133" w:author="Radoslav Ivan" w:date="2018-09-12T16:56:00Z">
        <w:r w:rsidR="00BA4AD9">
          <w:rPr>
            <w:lang w:eastAsia="cs-CZ"/>
          </w:rPr>
          <w:t>/SO</w:t>
        </w:r>
      </w:ins>
      <w:ins w:id="134" w:author="Denisa Tekulová" w:date="2018-08-22T09:37:00Z">
        <w:r w:rsidR="008B42BA">
          <w:rPr>
            <w:lang w:eastAsia="cs-CZ"/>
          </w:rPr>
          <w:t xml:space="preserve"> už </w:t>
        </w:r>
      </w:ins>
      <w:ins w:id="135" w:author="Arpád Sasköi" w:date="2018-08-21T09:58:00Z">
        <w:del w:id="136" w:author="Jana Maceková" w:date="2018-08-21T10:18:00Z">
          <w:r w:rsidR="00F938C3" w:rsidDel="00177E15">
            <w:rPr>
              <w:lang w:eastAsia="cs-CZ"/>
            </w:rPr>
            <w:delText>nie</w:delText>
          </w:r>
        </w:del>
      </w:ins>
      <w:ins w:id="137" w:author="Jana Maceková" w:date="2018-08-21T10:18:00Z">
        <w:r w:rsidR="00177E15">
          <w:rPr>
            <w:lang w:eastAsia="cs-CZ"/>
          </w:rPr>
          <w:t>k</w:t>
        </w:r>
      </w:ins>
      <w:ins w:id="138" w:author="Arpád Sasköi" w:date="2018-08-21T09:58:00Z">
        <w:r w:rsidR="00F938C3">
          <w:rPr>
            <w:lang w:eastAsia="cs-CZ"/>
          </w:rPr>
          <w:t xml:space="preserve"> jednotliv</w:t>
        </w:r>
      </w:ins>
      <w:ins w:id="139" w:author="Jana Maceková" w:date="2018-08-21T10:18:00Z">
        <w:r w:rsidR="00177E15">
          <w:rPr>
            <w:lang w:eastAsia="cs-CZ"/>
          </w:rPr>
          <w:t>ým</w:t>
        </w:r>
      </w:ins>
      <w:ins w:id="140" w:author="Arpád Sasköi" w:date="2018-08-21T09:58:00Z">
        <w:del w:id="141" w:author="Jana Maceková" w:date="2018-08-21T10:18:00Z">
          <w:r w:rsidR="00F938C3" w:rsidDel="00177E15">
            <w:rPr>
              <w:lang w:eastAsia="cs-CZ"/>
            </w:rPr>
            <w:delText>ých</w:delText>
          </w:r>
        </w:del>
        <w:r w:rsidR="00F938C3">
          <w:rPr>
            <w:lang w:eastAsia="cs-CZ"/>
          </w:rPr>
          <w:t xml:space="preserve"> opatren</w:t>
        </w:r>
      </w:ins>
      <w:ins w:id="142" w:author="Jana Maceková" w:date="2018-08-21T10:18:00Z">
        <w:r w:rsidR="00177E15">
          <w:rPr>
            <w:lang w:eastAsia="cs-CZ"/>
          </w:rPr>
          <w:t xml:space="preserve">iam </w:t>
        </w:r>
        <w:del w:id="143" w:author="Denisa Tekulová" w:date="2018-08-22T09:37:00Z">
          <w:r w:rsidR="00177E15" w:rsidDel="008B42BA">
            <w:rPr>
              <w:lang w:eastAsia="cs-CZ"/>
            </w:rPr>
            <w:delText xml:space="preserve">sa </w:delText>
          </w:r>
        </w:del>
        <w:r w:rsidR="00177E15">
          <w:rPr>
            <w:lang w:eastAsia="cs-CZ"/>
          </w:rPr>
          <w:t>nevyjadruje</w:t>
        </w:r>
      </w:ins>
      <w:ins w:id="144" w:author="Arpád Sasköi" w:date="2018-08-21T09:58:00Z">
        <w:del w:id="145" w:author="Jana Maceková" w:date="2018-08-21T10:18:00Z">
          <w:r w:rsidR="00F938C3" w:rsidDel="00177E15">
            <w:rPr>
              <w:lang w:eastAsia="cs-CZ"/>
            </w:rPr>
            <w:delText>í</w:delText>
          </w:r>
        </w:del>
      </w:ins>
      <w:r w:rsidR="00D672A5">
        <w:rPr>
          <w:lang w:eastAsia="cs-CZ"/>
        </w:rPr>
        <w:t>.</w:t>
      </w:r>
    </w:p>
    <w:p w:rsidR="00217A7F" w:rsidRDefault="00217A7F" w:rsidP="003B0B23">
      <w:pPr>
        <w:spacing w:before="120" w:after="120"/>
        <w:jc w:val="both"/>
        <w:rPr>
          <w:lang w:eastAsia="cs-CZ"/>
        </w:rPr>
      </w:pPr>
    </w:p>
    <w:p w:rsidR="00E77499" w:rsidRDefault="00BF5881" w:rsidP="009B2301">
      <w:pPr>
        <w:pStyle w:val="Odsekzoznamu"/>
        <w:numPr>
          <w:ilvl w:val="0"/>
          <w:numId w:val="62"/>
        </w:numPr>
        <w:spacing w:before="120" w:after="120"/>
        <w:ind w:left="426" w:hanging="426"/>
        <w:contextualSpacing w:val="0"/>
        <w:jc w:val="both"/>
        <w:rPr>
          <w:lang w:eastAsia="cs-CZ"/>
        </w:rPr>
      </w:pPr>
      <w:r>
        <w:rPr>
          <w:lang w:eastAsia="cs-CZ"/>
        </w:rPr>
        <w:t>V súvislosti so špecifikami konkrétnej výzvy môže RO</w:t>
      </w:r>
      <w:ins w:id="146" w:author="Radoslav Ivan" w:date="2018-09-12T16:55:00Z">
        <w:r w:rsidR="00BA4AD9">
          <w:rPr>
            <w:lang w:eastAsia="cs-CZ"/>
          </w:rPr>
          <w:t>/SO</w:t>
        </w:r>
      </w:ins>
      <w:r>
        <w:rPr>
          <w:lang w:eastAsia="cs-CZ"/>
        </w:rPr>
        <w:t xml:space="preserve"> pri vypracovaní RAV k návrhu výzvy </w:t>
      </w:r>
      <w:r w:rsidR="002E0843">
        <w:rPr>
          <w:lang w:eastAsia="cs-CZ"/>
        </w:rPr>
        <w:t xml:space="preserve">zadefinovať </w:t>
      </w:r>
      <w:r w:rsidR="00AC7E1A">
        <w:rPr>
          <w:lang w:eastAsia="cs-CZ"/>
        </w:rPr>
        <w:t>ďalšie riziká</w:t>
      </w:r>
      <w:r w:rsidR="00667D58">
        <w:rPr>
          <w:lang w:eastAsia="cs-CZ"/>
        </w:rPr>
        <w:t xml:space="preserve"> nad rámec </w:t>
      </w:r>
      <w:r w:rsidR="00AF237F">
        <w:rPr>
          <w:lang w:eastAsia="cs-CZ"/>
        </w:rPr>
        <w:t xml:space="preserve">preddefinovaných </w:t>
      </w:r>
      <w:r w:rsidR="00667D58">
        <w:rPr>
          <w:lang w:eastAsia="cs-CZ"/>
        </w:rPr>
        <w:t>rizík</w:t>
      </w:r>
      <w:r w:rsidR="00AF237F">
        <w:rPr>
          <w:lang w:eastAsia="cs-CZ"/>
        </w:rPr>
        <w:t xml:space="preserve"> vo formulári RAV</w:t>
      </w:r>
      <w:r w:rsidR="005965A0">
        <w:rPr>
          <w:lang w:eastAsia="cs-CZ"/>
        </w:rPr>
        <w:t>.</w:t>
      </w:r>
      <w:r w:rsidR="00BD48E4">
        <w:rPr>
          <w:lang w:eastAsia="cs-CZ"/>
        </w:rPr>
        <w:t xml:space="preserve"> </w:t>
      </w:r>
      <w:r w:rsidR="005965A0">
        <w:rPr>
          <w:lang w:eastAsia="cs-CZ"/>
        </w:rPr>
        <w:t>V tomto prípade RO</w:t>
      </w:r>
      <w:ins w:id="147" w:author="Radoslav Ivan" w:date="2018-09-12T16:55:00Z">
        <w:r w:rsidR="00BA4AD9">
          <w:rPr>
            <w:lang w:eastAsia="cs-CZ"/>
          </w:rPr>
          <w:t>/SO</w:t>
        </w:r>
      </w:ins>
      <w:r w:rsidR="005965A0">
        <w:rPr>
          <w:lang w:eastAsia="cs-CZ"/>
        </w:rPr>
        <w:t xml:space="preserve"> zároveň zadefinuje</w:t>
      </w:r>
      <w:del w:id="148" w:author="Arpád Sasköi" w:date="2018-08-21T09:59:00Z">
        <w:r w:rsidR="005965A0" w:rsidDel="00F938C3">
          <w:rPr>
            <w:lang w:eastAsia="cs-CZ"/>
          </w:rPr>
          <w:delText xml:space="preserve"> aj</w:delText>
        </w:r>
      </w:del>
      <w:ins w:id="149" w:author="Arpád Sasköi" w:date="2018-08-21T09:59:00Z">
        <w:r w:rsidR="00F938C3">
          <w:rPr>
            <w:lang w:eastAsia="cs-CZ"/>
          </w:rPr>
          <w:t xml:space="preserve"> minimálne</w:t>
        </w:r>
      </w:ins>
      <w:r w:rsidR="00E77499">
        <w:rPr>
          <w:lang w:eastAsia="cs-CZ"/>
        </w:rPr>
        <w:t> </w:t>
      </w:r>
      <w:ins w:id="150" w:author="Arpád Sasköi" w:date="2018-08-21T09:59:00Z">
        <w:r w:rsidR="00F938C3">
          <w:rPr>
            <w:lang w:eastAsia="cs-CZ"/>
          </w:rPr>
          <w:t xml:space="preserve">jedno </w:t>
        </w:r>
      </w:ins>
      <w:r w:rsidR="00BD48E4">
        <w:rPr>
          <w:lang w:eastAsia="cs-CZ"/>
        </w:rPr>
        <w:t>opatrenie</w:t>
      </w:r>
      <w:r w:rsidR="00E77499">
        <w:rPr>
          <w:lang w:eastAsia="cs-CZ"/>
        </w:rPr>
        <w:t xml:space="preserve"> na </w:t>
      </w:r>
      <w:del w:id="151" w:author="Jana Maceková" w:date="2018-09-10T15:25:00Z">
        <w:r w:rsidR="00E77499" w:rsidDel="00492D22">
          <w:rPr>
            <w:lang w:eastAsia="cs-CZ"/>
          </w:rPr>
          <w:delText xml:space="preserve">jeho </w:delText>
        </w:r>
      </w:del>
      <w:ins w:id="152" w:author="Jana Maceková" w:date="2018-09-10T15:25:00Z">
        <w:r w:rsidR="00492D22">
          <w:rPr>
            <w:lang w:eastAsia="cs-CZ"/>
          </w:rPr>
          <w:t xml:space="preserve">ich </w:t>
        </w:r>
      </w:ins>
      <w:r w:rsidR="00E77499">
        <w:rPr>
          <w:lang w:eastAsia="cs-CZ"/>
        </w:rPr>
        <w:t>elimináciu</w:t>
      </w:r>
      <w:r w:rsidR="008D7338">
        <w:rPr>
          <w:lang w:eastAsia="cs-CZ"/>
        </w:rPr>
        <w:t>.</w:t>
      </w:r>
      <w:ins w:id="153" w:author="Jana Maceková" w:date="2018-08-21T13:50:00Z">
        <w:r w:rsidR="009E120D">
          <w:rPr>
            <w:lang w:eastAsia="cs-CZ"/>
          </w:rPr>
          <w:t xml:space="preserve"> </w:t>
        </w:r>
      </w:ins>
    </w:p>
    <w:bookmarkEnd w:id="69"/>
    <w:p w:rsidR="00893850" w:rsidRPr="00567CC1" w:rsidRDefault="00893850" w:rsidP="003B0B23">
      <w:pPr>
        <w:rPr>
          <w:lang w:eastAsia="cs-CZ"/>
        </w:rPr>
      </w:pPr>
    </w:p>
    <w:p w:rsidR="00817F8E" w:rsidRPr="00E756CB" w:rsidRDefault="00F53765" w:rsidP="00817F8E">
      <w:pPr>
        <w:pStyle w:val="MPCKO1"/>
      </w:pPr>
      <w:bookmarkStart w:id="154" w:name="_Toc470168199"/>
      <w:bookmarkStart w:id="155" w:name="_Toc468886543"/>
      <w:bookmarkStart w:id="156" w:name="_Toc499715186"/>
      <w:bookmarkEnd w:id="154"/>
      <w:r>
        <w:t>4</w:t>
      </w:r>
      <w:r w:rsidR="00817F8E" w:rsidRPr="00E756CB">
        <w:t xml:space="preserve"> Zoznam s</w:t>
      </w:r>
      <w:r w:rsidR="005F68ED">
        <w:t>kra</w:t>
      </w:r>
      <w:r w:rsidR="00817F8E" w:rsidRPr="00E756CB">
        <w:t>tiek</w:t>
      </w:r>
      <w:bookmarkEnd w:id="155"/>
      <w:bookmarkEnd w:id="156"/>
    </w:p>
    <w:tbl>
      <w:tblPr>
        <w:tblStyle w:val="Mriekatabuky"/>
        <w:tblW w:w="0" w:type="auto"/>
        <w:tblLook w:val="04A0" w:firstRow="1" w:lastRow="0" w:firstColumn="1" w:lastColumn="0" w:noHBand="0" w:noVBand="1"/>
      </w:tblPr>
      <w:tblGrid>
        <w:gridCol w:w="1838"/>
        <w:gridCol w:w="6799"/>
      </w:tblGrid>
      <w:tr w:rsidR="00817F8E" w:rsidRPr="00E756CB" w:rsidTr="00492D22">
        <w:tc>
          <w:tcPr>
            <w:tcW w:w="1838" w:type="dxa"/>
          </w:tcPr>
          <w:p w:rsidR="00817F8E" w:rsidRPr="002E0843" w:rsidRDefault="00817F8E" w:rsidP="00817F8E">
            <w:r w:rsidRPr="002E0843">
              <w:t>CKO</w:t>
            </w:r>
          </w:p>
        </w:tc>
        <w:tc>
          <w:tcPr>
            <w:tcW w:w="6799" w:type="dxa"/>
          </w:tcPr>
          <w:p w:rsidR="00817F8E" w:rsidRPr="002E0843" w:rsidRDefault="00817F8E" w:rsidP="00817F8E">
            <w:r w:rsidRPr="002E0843">
              <w:t>Centrálny koordinačný orgán</w:t>
            </w:r>
          </w:p>
        </w:tc>
      </w:tr>
      <w:tr w:rsidR="00817F8E" w:rsidRPr="00E756CB" w:rsidTr="00492D22">
        <w:tc>
          <w:tcPr>
            <w:tcW w:w="1838" w:type="dxa"/>
          </w:tcPr>
          <w:p w:rsidR="00817F8E" w:rsidRPr="002E0843" w:rsidRDefault="00817F8E" w:rsidP="00817F8E">
            <w:r w:rsidRPr="002E0843">
              <w:t>MP</w:t>
            </w:r>
          </w:p>
        </w:tc>
        <w:tc>
          <w:tcPr>
            <w:tcW w:w="6799" w:type="dxa"/>
          </w:tcPr>
          <w:p w:rsidR="00817F8E" w:rsidRPr="002E0843" w:rsidRDefault="00817F8E" w:rsidP="00817F8E">
            <w:r w:rsidRPr="002E0843">
              <w:t>Metodický pokyn</w:t>
            </w:r>
            <w:ins w:id="157" w:author="Jana Maceková" w:date="2018-09-11T14:40:00Z">
              <w:r w:rsidR="00EE2E37">
                <w:t xml:space="preserve"> CKO č. 32</w:t>
              </w:r>
            </w:ins>
          </w:p>
        </w:tc>
      </w:tr>
      <w:tr w:rsidR="00F76D54" w:rsidRPr="00E756CB" w:rsidTr="00492D22">
        <w:tc>
          <w:tcPr>
            <w:tcW w:w="1838" w:type="dxa"/>
          </w:tcPr>
          <w:p w:rsidR="00F76D54" w:rsidRPr="002E0843" w:rsidRDefault="00F76D54" w:rsidP="00817F8E">
            <w:r w:rsidRPr="002E0843">
              <w:t>RAV</w:t>
            </w:r>
          </w:p>
        </w:tc>
        <w:tc>
          <w:tcPr>
            <w:tcW w:w="6799" w:type="dxa"/>
          </w:tcPr>
          <w:p w:rsidR="00F76D54" w:rsidRPr="002E0843" w:rsidRDefault="00F76D54" w:rsidP="00817F8E">
            <w:r w:rsidRPr="002E0843">
              <w:t>Riziková analýza výzvy</w:t>
            </w:r>
          </w:p>
        </w:tc>
      </w:tr>
      <w:tr w:rsidR="00817F8E" w:rsidRPr="007B4179" w:rsidTr="00492D22">
        <w:tc>
          <w:tcPr>
            <w:tcW w:w="1838" w:type="dxa"/>
          </w:tcPr>
          <w:p w:rsidR="00817F8E" w:rsidRPr="002E0843" w:rsidRDefault="00817F8E" w:rsidP="00817F8E">
            <w:r w:rsidRPr="002E0843">
              <w:t xml:space="preserve">RO </w:t>
            </w:r>
          </w:p>
        </w:tc>
        <w:tc>
          <w:tcPr>
            <w:tcW w:w="6799" w:type="dxa"/>
          </w:tcPr>
          <w:p w:rsidR="00817F8E" w:rsidRPr="002E0843" w:rsidRDefault="00F76D54" w:rsidP="00817F8E">
            <w:r w:rsidRPr="002E0843">
              <w:t>R</w:t>
            </w:r>
            <w:r w:rsidR="00817F8E" w:rsidRPr="002E0843">
              <w:t>iadiaci orgán</w:t>
            </w:r>
          </w:p>
        </w:tc>
      </w:tr>
      <w:tr w:rsidR="00895E2E" w:rsidRPr="007B4179" w:rsidTr="00492D22">
        <w:trPr>
          <w:ins w:id="158" w:author="Jana Maceková" w:date="2018-09-10T15:23:00Z"/>
        </w:trPr>
        <w:tc>
          <w:tcPr>
            <w:tcW w:w="1838" w:type="dxa"/>
          </w:tcPr>
          <w:p w:rsidR="00895E2E" w:rsidRPr="002E0843" w:rsidRDefault="00895E2E" w:rsidP="00817F8E">
            <w:pPr>
              <w:rPr>
                <w:ins w:id="159" w:author="Jana Maceková" w:date="2018-09-10T15:23:00Z"/>
              </w:rPr>
            </w:pPr>
            <w:ins w:id="160" w:author="Jana Maceková" w:date="2018-09-10T15:23:00Z">
              <w:r>
                <w:t>SO</w:t>
              </w:r>
            </w:ins>
          </w:p>
        </w:tc>
        <w:tc>
          <w:tcPr>
            <w:tcW w:w="6799" w:type="dxa"/>
          </w:tcPr>
          <w:p w:rsidR="00895E2E" w:rsidRPr="002E0843" w:rsidRDefault="00895E2E" w:rsidP="00817F8E">
            <w:pPr>
              <w:rPr>
                <w:ins w:id="161" w:author="Jana Maceková" w:date="2018-09-10T15:23:00Z"/>
              </w:rPr>
            </w:pPr>
            <w:ins w:id="162" w:author="Jana Maceková" w:date="2018-09-10T15:23:00Z">
              <w:r>
                <w:t>Sprostredkovateľský orgán</w:t>
              </w:r>
            </w:ins>
          </w:p>
        </w:tc>
      </w:tr>
      <w:tr w:rsidR="00492D22" w:rsidRPr="007B4179" w:rsidTr="00492D22">
        <w:trPr>
          <w:ins w:id="163" w:author="Jana Maceková" w:date="2018-09-10T15:26:00Z"/>
        </w:trPr>
        <w:tc>
          <w:tcPr>
            <w:tcW w:w="1838" w:type="dxa"/>
          </w:tcPr>
          <w:p w:rsidR="00492D22" w:rsidRDefault="00492D22" w:rsidP="00817F8E">
            <w:pPr>
              <w:rPr>
                <w:ins w:id="164" w:author="Jana Maceková" w:date="2018-09-10T15:26:00Z"/>
              </w:rPr>
            </w:pPr>
            <w:ins w:id="165" w:author="Jana Maceková" w:date="2018-09-10T15:26:00Z">
              <w:r>
                <w:t>RIS3</w:t>
              </w:r>
            </w:ins>
          </w:p>
        </w:tc>
        <w:tc>
          <w:tcPr>
            <w:tcW w:w="6799" w:type="dxa"/>
          </w:tcPr>
          <w:p w:rsidR="00492D22" w:rsidRDefault="00492D22" w:rsidP="00817F8E">
            <w:pPr>
              <w:rPr>
                <w:ins w:id="166" w:author="Jana Maceková" w:date="2018-09-10T15:26:00Z"/>
              </w:rPr>
            </w:pPr>
            <w:ins w:id="167" w:author="Jana Maceková" w:date="2018-09-10T15:27:00Z">
              <w:r>
                <w:t>Stratégia</w:t>
              </w:r>
              <w:r w:rsidRPr="003F4E9F">
                <w:t xml:space="preserve"> výskumu a inovácií pre inteligentnú špecializáciu SR</w:t>
              </w:r>
            </w:ins>
          </w:p>
        </w:tc>
      </w:tr>
    </w:tbl>
    <w:p w:rsidR="00817F8E" w:rsidRDefault="00817F8E" w:rsidP="00817F8E"/>
    <w:p w:rsidR="00817F8E" w:rsidRDefault="00F53765" w:rsidP="00817F8E">
      <w:pPr>
        <w:pStyle w:val="MPCKO1"/>
      </w:pPr>
      <w:bookmarkStart w:id="168" w:name="_Toc468886544"/>
      <w:bookmarkStart w:id="169" w:name="_Toc499715187"/>
      <w:r>
        <w:t>5</w:t>
      </w:r>
      <w:r w:rsidR="00817F8E">
        <w:t xml:space="preserve"> Prílohy</w:t>
      </w:r>
      <w:bookmarkEnd w:id="168"/>
      <w:bookmarkEnd w:id="169"/>
    </w:p>
    <w:p w:rsidR="00817F8E" w:rsidRPr="00D62355" w:rsidRDefault="00817F8E" w:rsidP="00817F8E">
      <w:pPr>
        <w:spacing w:after="120"/>
        <w:jc w:val="both"/>
        <w:rPr>
          <w:lang w:eastAsia="cs-CZ"/>
        </w:rPr>
      </w:pPr>
      <w:r w:rsidRPr="00D62355">
        <w:rPr>
          <w:lang w:eastAsia="cs-CZ"/>
        </w:rPr>
        <w:t xml:space="preserve">Príloha č. 1 – </w:t>
      </w:r>
      <w:ins w:id="170" w:author="Denisa Tekulová" w:date="2018-09-17T08:57:00Z">
        <w:r w:rsidR="00493C13">
          <w:rPr>
            <w:lang w:eastAsia="cs-CZ"/>
          </w:rPr>
          <w:t xml:space="preserve">Vzor - </w:t>
        </w:r>
      </w:ins>
      <w:r w:rsidR="00AF237F">
        <w:rPr>
          <w:lang w:eastAsia="cs-CZ"/>
        </w:rPr>
        <w:t>Formulár r</w:t>
      </w:r>
      <w:r w:rsidR="00B03127">
        <w:rPr>
          <w:lang w:eastAsia="cs-CZ"/>
        </w:rPr>
        <w:t>izikov</w:t>
      </w:r>
      <w:r w:rsidR="00AF237F">
        <w:rPr>
          <w:lang w:eastAsia="cs-CZ"/>
        </w:rPr>
        <w:t>ej</w:t>
      </w:r>
      <w:r w:rsidR="00B03127">
        <w:rPr>
          <w:lang w:eastAsia="cs-CZ"/>
        </w:rPr>
        <w:t xml:space="preserve"> analýz</w:t>
      </w:r>
      <w:r w:rsidR="00AF237F">
        <w:rPr>
          <w:lang w:eastAsia="cs-CZ"/>
        </w:rPr>
        <w:t>y</w:t>
      </w:r>
      <w:r w:rsidR="00B03127">
        <w:rPr>
          <w:lang w:eastAsia="cs-CZ"/>
        </w:rPr>
        <w:t xml:space="preserve"> výz</w:t>
      </w:r>
      <w:r w:rsidR="00AF237F">
        <w:rPr>
          <w:lang w:eastAsia="cs-CZ"/>
        </w:rPr>
        <w:t>vy</w:t>
      </w:r>
      <w:ins w:id="171" w:author="Denisa Tekulová" w:date="2018-09-17T08:58:00Z">
        <w:r w:rsidR="00493C13">
          <w:rPr>
            <w:lang w:eastAsia="cs-CZ"/>
          </w:rPr>
          <w:t xml:space="preserve"> </w:t>
        </w:r>
      </w:ins>
      <w:r w:rsidR="00CA211F">
        <w:rPr>
          <w:lang w:eastAsia="cs-CZ"/>
        </w:rPr>
        <w:t>s príkladom jeho vyplnenia</w:t>
      </w:r>
    </w:p>
    <w:sectPr w:rsidR="00817F8E" w:rsidRPr="00D62355" w:rsidSect="003D11FD">
      <w:headerReference w:type="even" r:id="rId11"/>
      <w:headerReference w:type="default" r:id="rId12"/>
      <w:footerReference w:type="even" r:id="rId13"/>
      <w:footerReference w:type="default" r:id="rId14"/>
      <w:headerReference w:type="first" r:id="rId15"/>
      <w:footerReference w:type="first" r:id="rId16"/>
      <w:pgSz w:w="11906" w:h="16838"/>
      <w:pgMar w:top="1418" w:right="184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50" w:rsidRDefault="00B62550" w:rsidP="00B948E0">
      <w:r>
        <w:separator/>
      </w:r>
    </w:p>
  </w:endnote>
  <w:endnote w:type="continuationSeparator" w:id="0">
    <w:p w:rsidR="00B62550" w:rsidRDefault="00B6255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286774">
    <w:pPr>
      <w:tabs>
        <w:tab w:val="center" w:pos="4536"/>
        <w:tab w:val="right" w:pos="9072"/>
      </w:tabs>
      <w:jc w:val="right"/>
    </w:pPr>
    <w:r w:rsidRPr="00CF60E2">
      <w:rPr>
        <w:noProof/>
      </w:rPr>
      <mc:AlternateContent>
        <mc:Choice Requires="wps">
          <w:drawing>
            <wp:anchor distT="0" distB="0" distL="114300" distR="114300" simplePos="0" relativeHeight="251677696" behindDoc="0" locked="0" layoutInCell="1" allowOverlap="1" wp14:anchorId="2D696143" wp14:editId="3EC5064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79DB308" id="Rovná spojnica 4"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817F8E" w:rsidRPr="00CF60E2" w:rsidRDefault="00817F8E" w:rsidP="00286774">
    <w:pPr>
      <w:tabs>
        <w:tab w:val="center" w:pos="4536"/>
        <w:tab w:val="right" w:pos="9072"/>
      </w:tabs>
      <w:jc w:val="right"/>
    </w:pPr>
    <w:r w:rsidRPr="00CF60E2">
      <w:rPr>
        <w:noProof/>
      </w:rPr>
      <w:drawing>
        <wp:anchor distT="0" distB="0" distL="114300" distR="114300" simplePos="0" relativeHeight="251678720" behindDoc="1" locked="0" layoutInCell="1" allowOverlap="1" wp14:anchorId="278EC1D0" wp14:editId="2AAE11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10376167"/>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018E2">
          <w:rPr>
            <w:noProof/>
          </w:rPr>
          <w:t>4</w:t>
        </w:r>
        <w:r w:rsidRPr="00CF60E2">
          <w:fldChar w:fldCharType="end"/>
        </w:r>
      </w:sdtContent>
    </w:sdt>
  </w:p>
  <w:p w:rsidR="00817F8E" w:rsidRPr="00BD23B1" w:rsidRDefault="00817F8E" w:rsidP="00BD23B1">
    <w:pPr>
      <w:tabs>
        <w:tab w:val="center" w:pos="4536"/>
        <w:tab w:val="right"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50" w:rsidRDefault="00B62550" w:rsidP="00B948E0">
      <w:r>
        <w:separator/>
      </w:r>
    </w:p>
  </w:footnote>
  <w:footnote w:type="continuationSeparator" w:id="0">
    <w:p w:rsidR="00B62550" w:rsidRDefault="00B62550" w:rsidP="00B948E0">
      <w:r>
        <w:continuationSeparator/>
      </w:r>
    </w:p>
  </w:footnote>
  <w:footnote w:id="1">
    <w:p w:rsidR="00766CCC" w:rsidRDefault="00766CCC">
      <w:pPr>
        <w:pStyle w:val="Textpoznmkypodiarou"/>
        <w:jc w:val="both"/>
        <w:pPrChange w:id="28" w:author="Denisa Tekulová" w:date="2018-09-17T08:57:00Z">
          <w:pPr>
            <w:pStyle w:val="Textpoznmkypodiarou"/>
          </w:pPr>
        </w:pPrChange>
      </w:pPr>
      <w:ins w:id="29" w:author="Arpád Sasköi" w:date="2018-08-21T10:07:00Z">
        <w:r>
          <w:rPr>
            <w:rStyle w:val="Odkaznapoznmkupodiarou"/>
          </w:rPr>
          <w:footnoteRef/>
        </w:r>
        <w:r>
          <w:t xml:space="preserve"> </w:t>
        </w:r>
      </w:ins>
      <w:ins w:id="30" w:author="Arpád Sasköi" w:date="2018-08-21T10:08:00Z">
        <w:r>
          <w:t>MP sa nevzťahuje na iné typy výziev a</w:t>
        </w:r>
      </w:ins>
      <w:ins w:id="31" w:author="Arpád Sasköi" w:date="2018-08-21T10:09:00Z">
        <w:r>
          <w:t> </w:t>
        </w:r>
      </w:ins>
      <w:ins w:id="32" w:author="Arpád Sasköi" w:date="2018-08-21T10:08:00Z">
        <w:r>
          <w:t>vyzvaní,</w:t>
        </w:r>
      </w:ins>
      <w:ins w:id="33" w:author="Arpád Sasköi" w:date="2018-08-21T10:09:00Z">
        <w:r>
          <w:t xml:space="preserve"> </w:t>
        </w:r>
      </w:ins>
      <w:ins w:id="34" w:author="Radoslav Ivan" w:date="2018-09-12T10:45:00Z">
        <w:r w:rsidR="00CB434F">
          <w:t>ako</w:t>
        </w:r>
      </w:ins>
      <w:ins w:id="35" w:author="Arpád Sasköi" w:date="2018-08-21T10:09:00Z">
        <w:r>
          <w:t xml:space="preserve"> je uvedené v</w:t>
        </w:r>
      </w:ins>
      <w:ins w:id="36" w:author="Arpád Sasköi" w:date="2018-08-21T10:10:00Z">
        <w:r>
          <w:t> </w:t>
        </w:r>
      </w:ins>
      <w:ins w:id="37" w:author="Arpád Sasköi" w:date="2018-08-21T10:09:00Z">
        <w:r>
          <w:t xml:space="preserve">odseku </w:t>
        </w:r>
      </w:ins>
      <w:ins w:id="38" w:author="Arpád Sasköi" w:date="2018-08-21T10:10:00Z">
        <w:r>
          <w:t>7, t. j. na vyzvanie na predloženie projektov technickej pomoci, výzvy na predkladanie projektových zámerov</w:t>
        </w:r>
      </w:ins>
      <w:ins w:id="39" w:author="Radoslav Ivan" w:date="2018-09-12T10:46:00Z">
        <w:r w:rsidR="00CB434F">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A2251E">
    <w:pPr>
      <w:tabs>
        <w:tab w:val="center" w:pos="4536"/>
        <w:tab w:val="right" w:pos="9072"/>
      </w:tabs>
    </w:pPr>
    <w:r>
      <w:rPr>
        <w:noProof/>
      </w:rPr>
      <mc:AlternateContent>
        <mc:Choice Requires="wps">
          <w:drawing>
            <wp:anchor distT="0" distB="0" distL="114300" distR="114300" simplePos="0" relativeHeight="251680768" behindDoc="0" locked="0" layoutInCell="1" allowOverlap="1" wp14:anchorId="30DCEC93" wp14:editId="266C8CFC">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DB2DBF1" id="Rovná spojnica 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1801753659"/>
      <w:date w:fullDate="2018-10-31T00:00:00Z">
        <w:dateFormat w:val="dd.MM.yyyy"/>
        <w:lid w:val="sk-SK"/>
        <w:storeMappedDataAs w:val="dateTime"/>
        <w:calendar w:val="gregorian"/>
      </w:date>
    </w:sdtPr>
    <w:sdtEndPr/>
    <w:sdtContent>
      <w:p w:rsidR="00817F8E" w:rsidRDefault="009C02C0" w:rsidP="00A2251E">
        <w:pPr>
          <w:tabs>
            <w:tab w:val="center" w:pos="4536"/>
            <w:tab w:val="right" w:pos="9072"/>
          </w:tabs>
          <w:jc w:val="right"/>
        </w:pPr>
        <w:del w:id="172" w:author="Denisa Tekulová" w:date="2018-10-04T14:24:00Z">
          <w:r w:rsidDel="00D6275A">
            <w:rPr>
              <w:szCs w:val="20"/>
            </w:rPr>
            <w:delText>20.12.2017</w:delText>
          </w:r>
        </w:del>
        <w:ins w:id="173" w:author="Denisa Tekulová" w:date="2018-10-04T14:24:00Z">
          <w:r w:rsidR="00D6275A">
            <w:rPr>
              <w:szCs w:val="20"/>
            </w:rPr>
            <w:t>31.10.2018</w:t>
          </w:r>
        </w:ins>
      </w:p>
    </w:sdtContent>
  </w:sdt>
  <w:p w:rsidR="00817F8E" w:rsidRPr="00286774" w:rsidRDefault="00817F8E" w:rsidP="002867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DE40F4"/>
    <w:multiLevelType w:val="hybridMultilevel"/>
    <w:tmpl w:val="04FCA5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CE3577"/>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 w15:restartNumberingAfterBreak="0">
    <w:nsid w:val="0474731E"/>
    <w:multiLevelType w:val="hybridMultilevel"/>
    <w:tmpl w:val="91FE4DD8"/>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0359AD"/>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3"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 w15:restartNumberingAfterBreak="0">
    <w:nsid w:val="23147E20"/>
    <w:multiLevelType w:val="multilevel"/>
    <w:tmpl w:val="A6B02F48"/>
    <w:lvl w:ilvl="0">
      <w:start w:val="1"/>
      <w:numFmt w:val="decimal"/>
      <w:lvlText w:val="%1."/>
      <w:lvlJc w:val="left"/>
      <w:pPr>
        <w:ind w:left="720" w:hanging="360"/>
      </w:pPr>
      <w:rPr>
        <w:b w:val="0"/>
      </w:r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5"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D60544"/>
    <w:multiLevelType w:val="hybridMultilevel"/>
    <w:tmpl w:val="574EA8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21" w15:restartNumberingAfterBreak="0">
    <w:nsid w:val="2E8C7158"/>
    <w:multiLevelType w:val="multilevel"/>
    <w:tmpl w:val="39B2F194"/>
    <w:lvl w:ilvl="0">
      <w:start w:val="1"/>
      <w:numFmt w:val="decimal"/>
      <w:lvlText w:val="%1."/>
      <w:lvlJc w:val="left"/>
      <w:pPr>
        <w:ind w:left="720" w:hanging="360"/>
      </w:pPr>
      <w:rPr>
        <w:rFonts w:hint="default"/>
        <w:b w:val="0"/>
      </w:rPr>
    </w:lvl>
    <w:lvl w:ilvl="1">
      <w:start w:val="2"/>
      <w:numFmt w:val="decimal"/>
      <w:isLgl/>
      <w:lvlText w:val="%1.%2"/>
      <w:lvlJc w:val="left"/>
      <w:pPr>
        <w:ind w:left="863" w:hanging="503"/>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9F7563"/>
    <w:multiLevelType w:val="hybridMultilevel"/>
    <w:tmpl w:val="C52A5080"/>
    <w:lvl w:ilvl="0" w:tplc="BC4AD700">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1607D1C"/>
    <w:multiLevelType w:val="hybridMultilevel"/>
    <w:tmpl w:val="BF98C0A2"/>
    <w:lvl w:ilvl="0" w:tplc="F6BE8F2E">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5F710CE"/>
    <w:multiLevelType w:val="hybridMultilevel"/>
    <w:tmpl w:val="CC661852"/>
    <w:lvl w:ilvl="0" w:tplc="82125F62">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4D3F45"/>
    <w:multiLevelType w:val="multilevel"/>
    <w:tmpl w:val="E3C817A4"/>
    <w:lvl w:ilvl="0">
      <w:start w:val="2"/>
      <w:numFmt w:val="decimal"/>
      <w:lvlText w:val="%1"/>
      <w:lvlJc w:val="left"/>
      <w:pPr>
        <w:ind w:left="375" w:hanging="375"/>
      </w:pPr>
      <w:rPr>
        <w:rFonts w:hint="default"/>
        <w:b/>
      </w:rPr>
    </w:lvl>
    <w:lvl w:ilvl="1">
      <w:start w:val="1"/>
      <w:numFmt w:val="decimal"/>
      <w:lvlText w:val="%1.%2"/>
      <w:lvlJc w:val="left"/>
      <w:pPr>
        <w:ind w:left="517"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F2464D"/>
    <w:multiLevelType w:val="hybridMultilevel"/>
    <w:tmpl w:val="CCFEA448"/>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3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2" w15:restartNumberingAfterBreak="0">
    <w:nsid w:val="53842E36"/>
    <w:multiLevelType w:val="multilevel"/>
    <w:tmpl w:val="1EA0381A"/>
    <w:lvl w:ilvl="0">
      <w:start w:val="1"/>
      <w:numFmt w:val="decimal"/>
      <w:lvlText w:val="%1."/>
      <w:lvlJc w:val="left"/>
      <w:pPr>
        <w:ind w:left="786"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3" w15:restartNumberingAfterBreak="0">
    <w:nsid w:val="5C975B04"/>
    <w:multiLevelType w:val="hybridMultilevel"/>
    <w:tmpl w:val="072807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D557C5"/>
    <w:multiLevelType w:val="hybridMultilevel"/>
    <w:tmpl w:val="118CA49E"/>
    <w:lvl w:ilvl="0" w:tplc="041B0017">
      <w:start w:val="1"/>
      <w:numFmt w:val="lowerLetter"/>
      <w:lvlText w:val="%1)"/>
      <w:lvlJc w:val="left"/>
      <w:pPr>
        <w:ind w:left="720" w:hanging="360"/>
      </w:pPr>
      <w:rPr>
        <w:rFonts w:hint="default"/>
      </w:rPr>
    </w:lvl>
    <w:lvl w:ilvl="1" w:tplc="B27CF284">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49"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53"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50"/>
  </w:num>
  <w:num w:numId="3">
    <w:abstractNumId w:val="5"/>
  </w:num>
  <w:num w:numId="4">
    <w:abstractNumId w:val="20"/>
  </w:num>
  <w:num w:numId="5">
    <w:abstractNumId w:val="48"/>
  </w:num>
  <w:num w:numId="6">
    <w:abstractNumId w:val="50"/>
  </w:num>
  <w:num w:numId="7">
    <w:abstractNumId w:val="50"/>
  </w:num>
  <w:num w:numId="8">
    <w:abstractNumId w:val="50"/>
  </w:num>
  <w:num w:numId="9">
    <w:abstractNumId w:val="50"/>
  </w:num>
  <w:num w:numId="10">
    <w:abstractNumId w:val="50"/>
  </w:num>
  <w:num w:numId="11">
    <w:abstractNumId w:val="50"/>
  </w:num>
  <w:num w:numId="12">
    <w:abstractNumId w:val="50"/>
  </w:num>
  <w:num w:numId="13">
    <w:abstractNumId w:val="50"/>
  </w:num>
  <w:num w:numId="14">
    <w:abstractNumId w:val="22"/>
  </w:num>
  <w:num w:numId="15">
    <w:abstractNumId w:val="39"/>
  </w:num>
  <w:num w:numId="16">
    <w:abstractNumId w:val="1"/>
  </w:num>
  <w:num w:numId="17">
    <w:abstractNumId w:val="35"/>
  </w:num>
  <w:num w:numId="18">
    <w:abstractNumId w:val="31"/>
  </w:num>
  <w:num w:numId="19">
    <w:abstractNumId w:val="27"/>
  </w:num>
  <w:num w:numId="20">
    <w:abstractNumId w:val="47"/>
  </w:num>
  <w:num w:numId="21">
    <w:abstractNumId w:val="15"/>
  </w:num>
  <w:num w:numId="22">
    <w:abstractNumId w:val="11"/>
  </w:num>
  <w:num w:numId="23">
    <w:abstractNumId w:val="8"/>
  </w:num>
  <w:num w:numId="24">
    <w:abstractNumId w:val="45"/>
  </w:num>
  <w:num w:numId="25">
    <w:abstractNumId w:val="0"/>
  </w:num>
  <w:num w:numId="26">
    <w:abstractNumId w:val="29"/>
  </w:num>
  <w:num w:numId="27">
    <w:abstractNumId w:val="44"/>
  </w:num>
  <w:num w:numId="28">
    <w:abstractNumId w:val="37"/>
  </w:num>
  <w:num w:numId="29">
    <w:abstractNumId w:val="36"/>
  </w:num>
  <w:num w:numId="30">
    <w:abstractNumId w:val="53"/>
  </w:num>
  <w:num w:numId="31">
    <w:abstractNumId w:val="7"/>
  </w:num>
  <w:num w:numId="32">
    <w:abstractNumId w:val="24"/>
  </w:num>
  <w:num w:numId="33">
    <w:abstractNumId w:val="49"/>
  </w:num>
  <w:num w:numId="34">
    <w:abstractNumId w:val="13"/>
  </w:num>
  <w:num w:numId="35">
    <w:abstractNumId w:val="38"/>
  </w:num>
  <w:num w:numId="36">
    <w:abstractNumId w:val="30"/>
  </w:num>
  <w:num w:numId="37">
    <w:abstractNumId w:val="19"/>
  </w:num>
  <w:num w:numId="38">
    <w:abstractNumId w:val="10"/>
  </w:num>
  <w:num w:numId="39">
    <w:abstractNumId w:val="9"/>
  </w:num>
  <w:num w:numId="40">
    <w:abstractNumId w:val="18"/>
  </w:num>
  <w:num w:numId="41">
    <w:abstractNumId w:val="46"/>
  </w:num>
  <w:num w:numId="42">
    <w:abstractNumId w:val="41"/>
  </w:num>
  <w:num w:numId="43">
    <w:abstractNumId w:val="34"/>
  </w:num>
  <w:num w:numId="44">
    <w:abstractNumId w:val="52"/>
  </w:num>
  <w:num w:numId="45">
    <w:abstractNumId w:val="33"/>
  </w:num>
  <w:num w:numId="46">
    <w:abstractNumId w:val="17"/>
  </w:num>
  <w:num w:numId="47">
    <w:abstractNumId w:val="40"/>
  </w:num>
  <w:num w:numId="48">
    <w:abstractNumId w:val="21"/>
  </w:num>
  <w:num w:numId="49">
    <w:abstractNumId w:val="51"/>
  </w:num>
  <w:num w:numId="50">
    <w:abstractNumId w:val="6"/>
  </w:num>
  <w:num w:numId="51">
    <w:abstractNumId w:val="42"/>
  </w:num>
  <w:num w:numId="52">
    <w:abstractNumId w:val="26"/>
  </w:num>
  <w:num w:numId="53">
    <w:abstractNumId w:val="12"/>
  </w:num>
  <w:num w:numId="54">
    <w:abstractNumId w:val="16"/>
  </w:num>
  <w:num w:numId="55">
    <w:abstractNumId w:val="25"/>
  </w:num>
  <w:num w:numId="56">
    <w:abstractNumId w:val="23"/>
  </w:num>
  <w:num w:numId="57">
    <w:abstractNumId w:val="3"/>
  </w:num>
  <w:num w:numId="58">
    <w:abstractNumId w:val="2"/>
  </w:num>
  <w:num w:numId="59">
    <w:abstractNumId w:val="32"/>
  </w:num>
  <w:num w:numId="60">
    <w:abstractNumId w:val="4"/>
  </w:num>
  <w:num w:numId="61">
    <w:abstractNumId w:val="43"/>
  </w:num>
  <w:num w:numId="62">
    <w:abstractNumId w:val="1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isa Tekulová">
    <w15:presenceInfo w15:providerId="AD" w15:userId="S-1-5-21-1933036909-321857055-1030881100-3109"/>
  </w15:person>
  <w15:person w15:author="Jana Maceková">
    <w15:presenceInfo w15:providerId="AD" w15:userId="S-1-5-21-1933036909-321857055-1030881100-3115"/>
  </w15:person>
  <w15:person w15:author="Radoslav Ivan">
    <w15:presenceInfo w15:providerId="AD" w15:userId="S-1-5-21-1933036909-321857055-1030881100-1572"/>
  </w15:person>
  <w15:person w15:author="Arpád Sasköi">
    <w15:presenceInfo w15:providerId="AD" w15:userId="S-1-5-21-1933036909-321857055-1030881100-15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C1F"/>
    <w:rsid w:val="00003444"/>
    <w:rsid w:val="00003D49"/>
    <w:rsid w:val="00004E28"/>
    <w:rsid w:val="00005795"/>
    <w:rsid w:val="00005FA1"/>
    <w:rsid w:val="000064D5"/>
    <w:rsid w:val="00012158"/>
    <w:rsid w:val="000130FD"/>
    <w:rsid w:val="00017DFB"/>
    <w:rsid w:val="00022524"/>
    <w:rsid w:val="000226FC"/>
    <w:rsid w:val="00023F0C"/>
    <w:rsid w:val="00023FD4"/>
    <w:rsid w:val="00027EAC"/>
    <w:rsid w:val="0003278F"/>
    <w:rsid w:val="000331A9"/>
    <w:rsid w:val="000359C5"/>
    <w:rsid w:val="0003757E"/>
    <w:rsid w:val="000378C2"/>
    <w:rsid w:val="000428EB"/>
    <w:rsid w:val="00042A8A"/>
    <w:rsid w:val="00044635"/>
    <w:rsid w:val="00050728"/>
    <w:rsid w:val="000560F4"/>
    <w:rsid w:val="00056B59"/>
    <w:rsid w:val="00056C58"/>
    <w:rsid w:val="00060640"/>
    <w:rsid w:val="00060780"/>
    <w:rsid w:val="00061A4B"/>
    <w:rsid w:val="00063CE0"/>
    <w:rsid w:val="00063F70"/>
    <w:rsid w:val="0006443D"/>
    <w:rsid w:val="00065823"/>
    <w:rsid w:val="0006713B"/>
    <w:rsid w:val="00072FA8"/>
    <w:rsid w:val="000759CD"/>
    <w:rsid w:val="00082400"/>
    <w:rsid w:val="000847DF"/>
    <w:rsid w:val="00084A05"/>
    <w:rsid w:val="00085334"/>
    <w:rsid w:val="0009186A"/>
    <w:rsid w:val="000919E6"/>
    <w:rsid w:val="000940E2"/>
    <w:rsid w:val="000963DF"/>
    <w:rsid w:val="000978B3"/>
    <w:rsid w:val="000A04C8"/>
    <w:rsid w:val="000A1390"/>
    <w:rsid w:val="000A4826"/>
    <w:rsid w:val="000B0D3C"/>
    <w:rsid w:val="000B3453"/>
    <w:rsid w:val="000C19EB"/>
    <w:rsid w:val="000C232B"/>
    <w:rsid w:val="000C4704"/>
    <w:rsid w:val="000D1734"/>
    <w:rsid w:val="000D196A"/>
    <w:rsid w:val="000D4061"/>
    <w:rsid w:val="000D4FA8"/>
    <w:rsid w:val="000D55B4"/>
    <w:rsid w:val="000D5D2B"/>
    <w:rsid w:val="000D6B86"/>
    <w:rsid w:val="000E072A"/>
    <w:rsid w:val="000E1B68"/>
    <w:rsid w:val="000E1EC2"/>
    <w:rsid w:val="000E1FB8"/>
    <w:rsid w:val="000E2AA4"/>
    <w:rsid w:val="000F5CCA"/>
    <w:rsid w:val="000F6534"/>
    <w:rsid w:val="000F65E6"/>
    <w:rsid w:val="000F6BB0"/>
    <w:rsid w:val="001034CC"/>
    <w:rsid w:val="00103679"/>
    <w:rsid w:val="00103A68"/>
    <w:rsid w:val="001103BE"/>
    <w:rsid w:val="001114AF"/>
    <w:rsid w:val="0011189B"/>
    <w:rsid w:val="00111BCE"/>
    <w:rsid w:val="00114531"/>
    <w:rsid w:val="00125807"/>
    <w:rsid w:val="00126B1C"/>
    <w:rsid w:val="001270EE"/>
    <w:rsid w:val="00135798"/>
    <w:rsid w:val="001410E4"/>
    <w:rsid w:val="00142F33"/>
    <w:rsid w:val="0014338C"/>
    <w:rsid w:val="00145657"/>
    <w:rsid w:val="0014641E"/>
    <w:rsid w:val="001468BE"/>
    <w:rsid w:val="001516A9"/>
    <w:rsid w:val="00151AB8"/>
    <w:rsid w:val="0015233E"/>
    <w:rsid w:val="00152B71"/>
    <w:rsid w:val="00152E78"/>
    <w:rsid w:val="00154C1E"/>
    <w:rsid w:val="00165B88"/>
    <w:rsid w:val="00166986"/>
    <w:rsid w:val="001721CB"/>
    <w:rsid w:val="00173917"/>
    <w:rsid w:val="00174929"/>
    <w:rsid w:val="00177633"/>
    <w:rsid w:val="00177E15"/>
    <w:rsid w:val="001824BD"/>
    <w:rsid w:val="00186A60"/>
    <w:rsid w:val="001873B5"/>
    <w:rsid w:val="00187BBB"/>
    <w:rsid w:val="001917B9"/>
    <w:rsid w:val="00191D3D"/>
    <w:rsid w:val="0019316E"/>
    <w:rsid w:val="00193FF6"/>
    <w:rsid w:val="001945CA"/>
    <w:rsid w:val="00196395"/>
    <w:rsid w:val="0019757C"/>
    <w:rsid w:val="001A1B3E"/>
    <w:rsid w:val="001A6FF5"/>
    <w:rsid w:val="001B2250"/>
    <w:rsid w:val="001B25CD"/>
    <w:rsid w:val="001B27DA"/>
    <w:rsid w:val="001B6E9F"/>
    <w:rsid w:val="001C513F"/>
    <w:rsid w:val="001D3BD1"/>
    <w:rsid w:val="001D6AAA"/>
    <w:rsid w:val="001D7190"/>
    <w:rsid w:val="001D79D4"/>
    <w:rsid w:val="001E360D"/>
    <w:rsid w:val="001E746F"/>
    <w:rsid w:val="001F0D4E"/>
    <w:rsid w:val="001F5595"/>
    <w:rsid w:val="002014F6"/>
    <w:rsid w:val="002032B0"/>
    <w:rsid w:val="00206D5C"/>
    <w:rsid w:val="00210C2C"/>
    <w:rsid w:val="002114E8"/>
    <w:rsid w:val="00217A7F"/>
    <w:rsid w:val="00222267"/>
    <w:rsid w:val="00222892"/>
    <w:rsid w:val="00222B80"/>
    <w:rsid w:val="00222F4E"/>
    <w:rsid w:val="002246C4"/>
    <w:rsid w:val="00234B5B"/>
    <w:rsid w:val="002359BA"/>
    <w:rsid w:val="0023674B"/>
    <w:rsid w:val="00237D60"/>
    <w:rsid w:val="00242C91"/>
    <w:rsid w:val="00245681"/>
    <w:rsid w:val="00246403"/>
    <w:rsid w:val="00246509"/>
    <w:rsid w:val="002538DF"/>
    <w:rsid w:val="00254CA9"/>
    <w:rsid w:val="00256687"/>
    <w:rsid w:val="00256819"/>
    <w:rsid w:val="00257D81"/>
    <w:rsid w:val="00261EF9"/>
    <w:rsid w:val="00262462"/>
    <w:rsid w:val="002627CF"/>
    <w:rsid w:val="00262B8F"/>
    <w:rsid w:val="00263C54"/>
    <w:rsid w:val="00264611"/>
    <w:rsid w:val="00267FB4"/>
    <w:rsid w:val="00270294"/>
    <w:rsid w:val="00271233"/>
    <w:rsid w:val="00271833"/>
    <w:rsid w:val="00272099"/>
    <w:rsid w:val="00275190"/>
    <w:rsid w:val="00275A74"/>
    <w:rsid w:val="00276090"/>
    <w:rsid w:val="00276588"/>
    <w:rsid w:val="00276D20"/>
    <w:rsid w:val="00277120"/>
    <w:rsid w:val="00281B65"/>
    <w:rsid w:val="00282712"/>
    <w:rsid w:val="002845B5"/>
    <w:rsid w:val="0028568E"/>
    <w:rsid w:val="00286774"/>
    <w:rsid w:val="00287489"/>
    <w:rsid w:val="00287509"/>
    <w:rsid w:val="00291B7D"/>
    <w:rsid w:val="00293004"/>
    <w:rsid w:val="0029686D"/>
    <w:rsid w:val="00296F94"/>
    <w:rsid w:val="00297F1E"/>
    <w:rsid w:val="002A0718"/>
    <w:rsid w:val="002A0D08"/>
    <w:rsid w:val="002A1B09"/>
    <w:rsid w:val="002A1E17"/>
    <w:rsid w:val="002A39A6"/>
    <w:rsid w:val="002A7183"/>
    <w:rsid w:val="002A7258"/>
    <w:rsid w:val="002A7EEC"/>
    <w:rsid w:val="002C06D7"/>
    <w:rsid w:val="002C4539"/>
    <w:rsid w:val="002C48A5"/>
    <w:rsid w:val="002C782B"/>
    <w:rsid w:val="002D16ED"/>
    <w:rsid w:val="002D21EF"/>
    <w:rsid w:val="002D4C8C"/>
    <w:rsid w:val="002D65BD"/>
    <w:rsid w:val="002E05C3"/>
    <w:rsid w:val="002E0843"/>
    <w:rsid w:val="002E38A6"/>
    <w:rsid w:val="002E5193"/>
    <w:rsid w:val="002E611C"/>
    <w:rsid w:val="002E7F32"/>
    <w:rsid w:val="002F2A80"/>
    <w:rsid w:val="002F2E90"/>
    <w:rsid w:val="002F501B"/>
    <w:rsid w:val="0030122E"/>
    <w:rsid w:val="00304631"/>
    <w:rsid w:val="003075E2"/>
    <w:rsid w:val="00312BAD"/>
    <w:rsid w:val="003200E4"/>
    <w:rsid w:val="003210F5"/>
    <w:rsid w:val="0032240B"/>
    <w:rsid w:val="003272D8"/>
    <w:rsid w:val="00330FB4"/>
    <w:rsid w:val="00333A31"/>
    <w:rsid w:val="00333E86"/>
    <w:rsid w:val="003356EE"/>
    <w:rsid w:val="0034012C"/>
    <w:rsid w:val="00342F62"/>
    <w:rsid w:val="0034379A"/>
    <w:rsid w:val="00344352"/>
    <w:rsid w:val="003451B5"/>
    <w:rsid w:val="003559F4"/>
    <w:rsid w:val="003566F7"/>
    <w:rsid w:val="0035675A"/>
    <w:rsid w:val="00360618"/>
    <w:rsid w:val="00364055"/>
    <w:rsid w:val="0036568E"/>
    <w:rsid w:val="00366D9B"/>
    <w:rsid w:val="00366F72"/>
    <w:rsid w:val="0036733C"/>
    <w:rsid w:val="00367958"/>
    <w:rsid w:val="00367DF4"/>
    <w:rsid w:val="003706B3"/>
    <w:rsid w:val="00371320"/>
    <w:rsid w:val="00372518"/>
    <w:rsid w:val="00372613"/>
    <w:rsid w:val="00373F04"/>
    <w:rsid w:val="0037443D"/>
    <w:rsid w:val="00377F30"/>
    <w:rsid w:val="00382A8F"/>
    <w:rsid w:val="003830F9"/>
    <w:rsid w:val="00386CBA"/>
    <w:rsid w:val="003876E2"/>
    <w:rsid w:val="00390D76"/>
    <w:rsid w:val="003926F9"/>
    <w:rsid w:val="003938B0"/>
    <w:rsid w:val="00397F41"/>
    <w:rsid w:val="003A03D0"/>
    <w:rsid w:val="003A04D7"/>
    <w:rsid w:val="003A28AF"/>
    <w:rsid w:val="003A4652"/>
    <w:rsid w:val="003A67E1"/>
    <w:rsid w:val="003A7F9D"/>
    <w:rsid w:val="003B0B23"/>
    <w:rsid w:val="003B2F8A"/>
    <w:rsid w:val="003C0C78"/>
    <w:rsid w:val="003C0FD7"/>
    <w:rsid w:val="003C1104"/>
    <w:rsid w:val="003C2525"/>
    <w:rsid w:val="003C28E5"/>
    <w:rsid w:val="003C4917"/>
    <w:rsid w:val="003D0824"/>
    <w:rsid w:val="003D11FD"/>
    <w:rsid w:val="003D3303"/>
    <w:rsid w:val="003D351B"/>
    <w:rsid w:val="003D568C"/>
    <w:rsid w:val="003D58EA"/>
    <w:rsid w:val="003E0BDA"/>
    <w:rsid w:val="003E25C9"/>
    <w:rsid w:val="003E43E0"/>
    <w:rsid w:val="003E4764"/>
    <w:rsid w:val="003E5EC3"/>
    <w:rsid w:val="003E64D4"/>
    <w:rsid w:val="003F0392"/>
    <w:rsid w:val="003F297D"/>
    <w:rsid w:val="003F32B7"/>
    <w:rsid w:val="003F37A8"/>
    <w:rsid w:val="003F4E9F"/>
    <w:rsid w:val="003F53C6"/>
    <w:rsid w:val="003F77A2"/>
    <w:rsid w:val="00403DA7"/>
    <w:rsid w:val="004107B6"/>
    <w:rsid w:val="004149C1"/>
    <w:rsid w:val="00417DDB"/>
    <w:rsid w:val="00422CB2"/>
    <w:rsid w:val="00424A5A"/>
    <w:rsid w:val="004261EF"/>
    <w:rsid w:val="0042745A"/>
    <w:rsid w:val="00427BB0"/>
    <w:rsid w:val="00430458"/>
    <w:rsid w:val="00432DF1"/>
    <w:rsid w:val="00436960"/>
    <w:rsid w:val="00442F08"/>
    <w:rsid w:val="004445A9"/>
    <w:rsid w:val="004536A6"/>
    <w:rsid w:val="00460889"/>
    <w:rsid w:val="0046275C"/>
    <w:rsid w:val="00462D82"/>
    <w:rsid w:val="00467915"/>
    <w:rsid w:val="00470DCB"/>
    <w:rsid w:val="00472080"/>
    <w:rsid w:val="004739A4"/>
    <w:rsid w:val="00473E8B"/>
    <w:rsid w:val="00476322"/>
    <w:rsid w:val="004775D5"/>
    <w:rsid w:val="00477B8E"/>
    <w:rsid w:val="00477B8F"/>
    <w:rsid w:val="00481E63"/>
    <w:rsid w:val="004849DA"/>
    <w:rsid w:val="0048642D"/>
    <w:rsid w:val="00487D3A"/>
    <w:rsid w:val="00490AF9"/>
    <w:rsid w:val="004913D3"/>
    <w:rsid w:val="00491FE1"/>
    <w:rsid w:val="00492D22"/>
    <w:rsid w:val="00493C13"/>
    <w:rsid w:val="00493F0A"/>
    <w:rsid w:val="00497116"/>
    <w:rsid w:val="004A0829"/>
    <w:rsid w:val="004A0CD5"/>
    <w:rsid w:val="004A2C90"/>
    <w:rsid w:val="004A5440"/>
    <w:rsid w:val="004B1CF8"/>
    <w:rsid w:val="004B3E07"/>
    <w:rsid w:val="004B59CD"/>
    <w:rsid w:val="004B6A78"/>
    <w:rsid w:val="004B6E9B"/>
    <w:rsid w:val="004C0931"/>
    <w:rsid w:val="004C1071"/>
    <w:rsid w:val="004C63D3"/>
    <w:rsid w:val="004C7D73"/>
    <w:rsid w:val="004D10C5"/>
    <w:rsid w:val="004D1C50"/>
    <w:rsid w:val="004D248E"/>
    <w:rsid w:val="004D4125"/>
    <w:rsid w:val="004D59B5"/>
    <w:rsid w:val="004E3553"/>
    <w:rsid w:val="004E3ABD"/>
    <w:rsid w:val="004E5C36"/>
    <w:rsid w:val="004E6C45"/>
    <w:rsid w:val="004E7C89"/>
    <w:rsid w:val="004F3020"/>
    <w:rsid w:val="004F3C9D"/>
    <w:rsid w:val="004F6378"/>
    <w:rsid w:val="004F6546"/>
    <w:rsid w:val="004F68D6"/>
    <w:rsid w:val="0050109D"/>
    <w:rsid w:val="00501C0C"/>
    <w:rsid w:val="00505EC3"/>
    <w:rsid w:val="00507729"/>
    <w:rsid w:val="00510368"/>
    <w:rsid w:val="005122F6"/>
    <w:rsid w:val="00521259"/>
    <w:rsid w:val="00522CF5"/>
    <w:rsid w:val="00525FB0"/>
    <w:rsid w:val="00526D55"/>
    <w:rsid w:val="00533644"/>
    <w:rsid w:val="00534305"/>
    <w:rsid w:val="005409B4"/>
    <w:rsid w:val="00540BAA"/>
    <w:rsid w:val="00542389"/>
    <w:rsid w:val="00543129"/>
    <w:rsid w:val="00545FF5"/>
    <w:rsid w:val="00546BCD"/>
    <w:rsid w:val="00550978"/>
    <w:rsid w:val="00551A3B"/>
    <w:rsid w:val="0055356B"/>
    <w:rsid w:val="005557D8"/>
    <w:rsid w:val="00555A1D"/>
    <w:rsid w:val="00560064"/>
    <w:rsid w:val="00560815"/>
    <w:rsid w:val="00562292"/>
    <w:rsid w:val="00562D62"/>
    <w:rsid w:val="00564485"/>
    <w:rsid w:val="0056638D"/>
    <w:rsid w:val="0056649A"/>
    <w:rsid w:val="00566731"/>
    <w:rsid w:val="00567725"/>
    <w:rsid w:val="00567CC1"/>
    <w:rsid w:val="0057430E"/>
    <w:rsid w:val="00575EB0"/>
    <w:rsid w:val="005800C7"/>
    <w:rsid w:val="00580A58"/>
    <w:rsid w:val="0058158A"/>
    <w:rsid w:val="0058279C"/>
    <w:rsid w:val="00586FDB"/>
    <w:rsid w:val="00587CA6"/>
    <w:rsid w:val="00590CB4"/>
    <w:rsid w:val="00593194"/>
    <w:rsid w:val="00594228"/>
    <w:rsid w:val="00594C6E"/>
    <w:rsid w:val="0059520F"/>
    <w:rsid w:val="005963B9"/>
    <w:rsid w:val="005965A0"/>
    <w:rsid w:val="00596986"/>
    <w:rsid w:val="00597E22"/>
    <w:rsid w:val="005A0428"/>
    <w:rsid w:val="005A087F"/>
    <w:rsid w:val="005A0B23"/>
    <w:rsid w:val="005A289A"/>
    <w:rsid w:val="005A2EAE"/>
    <w:rsid w:val="005A4DCD"/>
    <w:rsid w:val="005C0C4E"/>
    <w:rsid w:val="005C4047"/>
    <w:rsid w:val="005C5850"/>
    <w:rsid w:val="005C5AC6"/>
    <w:rsid w:val="005C7083"/>
    <w:rsid w:val="005C7A18"/>
    <w:rsid w:val="005D2F6E"/>
    <w:rsid w:val="005D5262"/>
    <w:rsid w:val="005D5569"/>
    <w:rsid w:val="005E17A8"/>
    <w:rsid w:val="005E1B86"/>
    <w:rsid w:val="005E35D9"/>
    <w:rsid w:val="005E6B1F"/>
    <w:rsid w:val="005F1274"/>
    <w:rsid w:val="005F4669"/>
    <w:rsid w:val="005F516C"/>
    <w:rsid w:val="005F5B71"/>
    <w:rsid w:val="005F68ED"/>
    <w:rsid w:val="005F7616"/>
    <w:rsid w:val="00600D0C"/>
    <w:rsid w:val="00603B8E"/>
    <w:rsid w:val="00611C1E"/>
    <w:rsid w:val="0061383A"/>
    <w:rsid w:val="006140EF"/>
    <w:rsid w:val="00614D8F"/>
    <w:rsid w:val="006157A0"/>
    <w:rsid w:val="006201D6"/>
    <w:rsid w:val="00620709"/>
    <w:rsid w:val="00620EFC"/>
    <w:rsid w:val="00621A4C"/>
    <w:rsid w:val="00621DC3"/>
    <w:rsid w:val="00622B8D"/>
    <w:rsid w:val="00622D7A"/>
    <w:rsid w:val="00622F16"/>
    <w:rsid w:val="00624247"/>
    <w:rsid w:val="00627540"/>
    <w:rsid w:val="00632DF3"/>
    <w:rsid w:val="00633B29"/>
    <w:rsid w:val="00635E5F"/>
    <w:rsid w:val="00637E53"/>
    <w:rsid w:val="00640DCF"/>
    <w:rsid w:val="006450DC"/>
    <w:rsid w:val="00646C4C"/>
    <w:rsid w:val="006470FE"/>
    <w:rsid w:val="00651B7B"/>
    <w:rsid w:val="00652735"/>
    <w:rsid w:val="0065348A"/>
    <w:rsid w:val="006536D9"/>
    <w:rsid w:val="0065571E"/>
    <w:rsid w:val="00655D4E"/>
    <w:rsid w:val="00656026"/>
    <w:rsid w:val="0065735E"/>
    <w:rsid w:val="006604EB"/>
    <w:rsid w:val="00660DCB"/>
    <w:rsid w:val="006625A9"/>
    <w:rsid w:val="00663A06"/>
    <w:rsid w:val="006644F7"/>
    <w:rsid w:val="00667D58"/>
    <w:rsid w:val="006714AF"/>
    <w:rsid w:val="006719A0"/>
    <w:rsid w:val="00671D5F"/>
    <w:rsid w:val="00674092"/>
    <w:rsid w:val="006740EC"/>
    <w:rsid w:val="0067791F"/>
    <w:rsid w:val="0068061C"/>
    <w:rsid w:val="00680918"/>
    <w:rsid w:val="00682482"/>
    <w:rsid w:val="00686DCD"/>
    <w:rsid w:val="00696560"/>
    <w:rsid w:val="00696F73"/>
    <w:rsid w:val="006A01DE"/>
    <w:rsid w:val="006A235E"/>
    <w:rsid w:val="006A6F13"/>
    <w:rsid w:val="006A7DF2"/>
    <w:rsid w:val="006B1598"/>
    <w:rsid w:val="006B1A3D"/>
    <w:rsid w:val="006B3247"/>
    <w:rsid w:val="006B4B45"/>
    <w:rsid w:val="006B776F"/>
    <w:rsid w:val="006C3925"/>
    <w:rsid w:val="006C4410"/>
    <w:rsid w:val="006C6A25"/>
    <w:rsid w:val="006C6DC9"/>
    <w:rsid w:val="006D138D"/>
    <w:rsid w:val="006D3B82"/>
    <w:rsid w:val="006D7B35"/>
    <w:rsid w:val="006E3DCA"/>
    <w:rsid w:val="006E7D1E"/>
    <w:rsid w:val="006F15B4"/>
    <w:rsid w:val="006F1F28"/>
    <w:rsid w:val="007029EA"/>
    <w:rsid w:val="00703293"/>
    <w:rsid w:val="00703B6B"/>
    <w:rsid w:val="00703FDB"/>
    <w:rsid w:val="00705F6A"/>
    <w:rsid w:val="00714432"/>
    <w:rsid w:val="00715390"/>
    <w:rsid w:val="00716610"/>
    <w:rsid w:val="00716DDC"/>
    <w:rsid w:val="00722224"/>
    <w:rsid w:val="0072356C"/>
    <w:rsid w:val="0072509C"/>
    <w:rsid w:val="0072566A"/>
    <w:rsid w:val="00725C4E"/>
    <w:rsid w:val="007313BA"/>
    <w:rsid w:val="00732CF3"/>
    <w:rsid w:val="00743E05"/>
    <w:rsid w:val="00750E38"/>
    <w:rsid w:val="00752D26"/>
    <w:rsid w:val="00755DC3"/>
    <w:rsid w:val="00757A1E"/>
    <w:rsid w:val="00760887"/>
    <w:rsid w:val="00762AFB"/>
    <w:rsid w:val="0076414C"/>
    <w:rsid w:val="00765555"/>
    <w:rsid w:val="00766CCC"/>
    <w:rsid w:val="00767E79"/>
    <w:rsid w:val="00767EAF"/>
    <w:rsid w:val="00771230"/>
    <w:rsid w:val="00771CC6"/>
    <w:rsid w:val="007720E4"/>
    <w:rsid w:val="00773F17"/>
    <w:rsid w:val="00777159"/>
    <w:rsid w:val="0078129E"/>
    <w:rsid w:val="00782970"/>
    <w:rsid w:val="00782C08"/>
    <w:rsid w:val="007837E2"/>
    <w:rsid w:val="00786FA9"/>
    <w:rsid w:val="007901F8"/>
    <w:rsid w:val="0079338B"/>
    <w:rsid w:val="007A3491"/>
    <w:rsid w:val="007A4F5C"/>
    <w:rsid w:val="007A60EF"/>
    <w:rsid w:val="007A7EC7"/>
    <w:rsid w:val="007C24F4"/>
    <w:rsid w:val="007C33E0"/>
    <w:rsid w:val="007C60C8"/>
    <w:rsid w:val="007C74B8"/>
    <w:rsid w:val="007D06D9"/>
    <w:rsid w:val="007D4EBA"/>
    <w:rsid w:val="007E4135"/>
    <w:rsid w:val="007E4588"/>
    <w:rsid w:val="007E4662"/>
    <w:rsid w:val="007E517D"/>
    <w:rsid w:val="007E5ACE"/>
    <w:rsid w:val="007E5BA2"/>
    <w:rsid w:val="007E6A5E"/>
    <w:rsid w:val="007F0D9A"/>
    <w:rsid w:val="0080129D"/>
    <w:rsid w:val="008044AB"/>
    <w:rsid w:val="0080534D"/>
    <w:rsid w:val="00811BC8"/>
    <w:rsid w:val="00817F8E"/>
    <w:rsid w:val="0082195D"/>
    <w:rsid w:val="00826B56"/>
    <w:rsid w:val="008313D7"/>
    <w:rsid w:val="008358DC"/>
    <w:rsid w:val="00836637"/>
    <w:rsid w:val="00837152"/>
    <w:rsid w:val="00837360"/>
    <w:rsid w:val="00841266"/>
    <w:rsid w:val="00843DED"/>
    <w:rsid w:val="008448AB"/>
    <w:rsid w:val="00847D58"/>
    <w:rsid w:val="00850DD7"/>
    <w:rsid w:val="008533B1"/>
    <w:rsid w:val="0085346B"/>
    <w:rsid w:val="00853C8D"/>
    <w:rsid w:val="0085721C"/>
    <w:rsid w:val="00860CCB"/>
    <w:rsid w:val="00863F9A"/>
    <w:rsid w:val="008703C7"/>
    <w:rsid w:val="00875170"/>
    <w:rsid w:val="00880276"/>
    <w:rsid w:val="008806AC"/>
    <w:rsid w:val="008808C0"/>
    <w:rsid w:val="00887238"/>
    <w:rsid w:val="00892356"/>
    <w:rsid w:val="00893850"/>
    <w:rsid w:val="0089421A"/>
    <w:rsid w:val="00894C2C"/>
    <w:rsid w:val="00895E2E"/>
    <w:rsid w:val="00895F88"/>
    <w:rsid w:val="00896300"/>
    <w:rsid w:val="008A0073"/>
    <w:rsid w:val="008A24B4"/>
    <w:rsid w:val="008A5766"/>
    <w:rsid w:val="008B2480"/>
    <w:rsid w:val="008B42BA"/>
    <w:rsid w:val="008B6B47"/>
    <w:rsid w:val="008C1768"/>
    <w:rsid w:val="008C1C4E"/>
    <w:rsid w:val="008C271F"/>
    <w:rsid w:val="008C2A01"/>
    <w:rsid w:val="008C5FB4"/>
    <w:rsid w:val="008C770C"/>
    <w:rsid w:val="008D0F9C"/>
    <w:rsid w:val="008D1947"/>
    <w:rsid w:val="008D2F45"/>
    <w:rsid w:val="008D3802"/>
    <w:rsid w:val="008D38BE"/>
    <w:rsid w:val="008D5093"/>
    <w:rsid w:val="008D551C"/>
    <w:rsid w:val="008D7338"/>
    <w:rsid w:val="008E0888"/>
    <w:rsid w:val="008E13D8"/>
    <w:rsid w:val="008E74C9"/>
    <w:rsid w:val="008E7C1A"/>
    <w:rsid w:val="008F0C57"/>
    <w:rsid w:val="008F103B"/>
    <w:rsid w:val="008F1712"/>
    <w:rsid w:val="008F2627"/>
    <w:rsid w:val="008F367A"/>
    <w:rsid w:val="008F36FE"/>
    <w:rsid w:val="0090053E"/>
    <w:rsid w:val="00900AB7"/>
    <w:rsid w:val="0090110D"/>
    <w:rsid w:val="009035A6"/>
    <w:rsid w:val="009038B4"/>
    <w:rsid w:val="00905D85"/>
    <w:rsid w:val="009065FE"/>
    <w:rsid w:val="00906E0D"/>
    <w:rsid w:val="00907FDE"/>
    <w:rsid w:val="0091273F"/>
    <w:rsid w:val="00912867"/>
    <w:rsid w:val="00913B22"/>
    <w:rsid w:val="009161F4"/>
    <w:rsid w:val="00916D25"/>
    <w:rsid w:val="00917FC0"/>
    <w:rsid w:val="009202AA"/>
    <w:rsid w:val="009204B5"/>
    <w:rsid w:val="00920F4B"/>
    <w:rsid w:val="00921EBB"/>
    <w:rsid w:val="0092226B"/>
    <w:rsid w:val="0092304A"/>
    <w:rsid w:val="009245D8"/>
    <w:rsid w:val="00926284"/>
    <w:rsid w:val="00927DE5"/>
    <w:rsid w:val="009301B6"/>
    <w:rsid w:val="00933FA8"/>
    <w:rsid w:val="0093521B"/>
    <w:rsid w:val="00945FFA"/>
    <w:rsid w:val="009543AB"/>
    <w:rsid w:val="00957FB3"/>
    <w:rsid w:val="00960E78"/>
    <w:rsid w:val="00961142"/>
    <w:rsid w:val="009653D3"/>
    <w:rsid w:val="00970EB2"/>
    <w:rsid w:val="009723D8"/>
    <w:rsid w:val="0097500C"/>
    <w:rsid w:val="00977CF6"/>
    <w:rsid w:val="0098477A"/>
    <w:rsid w:val="00984E10"/>
    <w:rsid w:val="009911F3"/>
    <w:rsid w:val="009947ED"/>
    <w:rsid w:val="009A00EF"/>
    <w:rsid w:val="009A0B56"/>
    <w:rsid w:val="009A0EE5"/>
    <w:rsid w:val="009A35F1"/>
    <w:rsid w:val="009A4733"/>
    <w:rsid w:val="009A4956"/>
    <w:rsid w:val="009A52F3"/>
    <w:rsid w:val="009A52F5"/>
    <w:rsid w:val="009B0B8D"/>
    <w:rsid w:val="009B5431"/>
    <w:rsid w:val="009B6402"/>
    <w:rsid w:val="009B6DA9"/>
    <w:rsid w:val="009C02C0"/>
    <w:rsid w:val="009C0BE9"/>
    <w:rsid w:val="009C2596"/>
    <w:rsid w:val="009C2A68"/>
    <w:rsid w:val="009C4476"/>
    <w:rsid w:val="009C4F68"/>
    <w:rsid w:val="009C638E"/>
    <w:rsid w:val="009C7142"/>
    <w:rsid w:val="009C77C5"/>
    <w:rsid w:val="009D3BA2"/>
    <w:rsid w:val="009D4DED"/>
    <w:rsid w:val="009D537A"/>
    <w:rsid w:val="009D573B"/>
    <w:rsid w:val="009D7910"/>
    <w:rsid w:val="009E008B"/>
    <w:rsid w:val="009E120D"/>
    <w:rsid w:val="009E16E8"/>
    <w:rsid w:val="009E4B4F"/>
    <w:rsid w:val="009F014A"/>
    <w:rsid w:val="009F12C4"/>
    <w:rsid w:val="00A01161"/>
    <w:rsid w:val="00A045EC"/>
    <w:rsid w:val="00A11C73"/>
    <w:rsid w:val="00A136F1"/>
    <w:rsid w:val="00A144AE"/>
    <w:rsid w:val="00A212D4"/>
    <w:rsid w:val="00A2251E"/>
    <w:rsid w:val="00A248F0"/>
    <w:rsid w:val="00A27DC1"/>
    <w:rsid w:val="00A322C9"/>
    <w:rsid w:val="00A37C58"/>
    <w:rsid w:val="00A44111"/>
    <w:rsid w:val="00A445DE"/>
    <w:rsid w:val="00A46D13"/>
    <w:rsid w:val="00A47DFA"/>
    <w:rsid w:val="00A50D5C"/>
    <w:rsid w:val="00A51BDD"/>
    <w:rsid w:val="00A531FE"/>
    <w:rsid w:val="00A57A16"/>
    <w:rsid w:val="00A60551"/>
    <w:rsid w:val="00A60761"/>
    <w:rsid w:val="00A6293B"/>
    <w:rsid w:val="00A63706"/>
    <w:rsid w:val="00A63EB0"/>
    <w:rsid w:val="00A660F5"/>
    <w:rsid w:val="00A6740E"/>
    <w:rsid w:val="00A727F4"/>
    <w:rsid w:val="00A72D10"/>
    <w:rsid w:val="00A740E9"/>
    <w:rsid w:val="00A76A35"/>
    <w:rsid w:val="00A80537"/>
    <w:rsid w:val="00A80FCE"/>
    <w:rsid w:val="00A8146D"/>
    <w:rsid w:val="00A83F55"/>
    <w:rsid w:val="00A8644C"/>
    <w:rsid w:val="00A90E26"/>
    <w:rsid w:val="00A9241B"/>
    <w:rsid w:val="00A9254C"/>
    <w:rsid w:val="00A92704"/>
    <w:rsid w:val="00A938E3"/>
    <w:rsid w:val="00A94CBB"/>
    <w:rsid w:val="00A9524C"/>
    <w:rsid w:val="00AA1FEE"/>
    <w:rsid w:val="00AA215F"/>
    <w:rsid w:val="00AA3999"/>
    <w:rsid w:val="00AA4BB2"/>
    <w:rsid w:val="00AA526F"/>
    <w:rsid w:val="00AA5317"/>
    <w:rsid w:val="00AA6692"/>
    <w:rsid w:val="00AA6F7A"/>
    <w:rsid w:val="00AB1BAA"/>
    <w:rsid w:val="00AB27AD"/>
    <w:rsid w:val="00AB2F0A"/>
    <w:rsid w:val="00AB5CAD"/>
    <w:rsid w:val="00AB755C"/>
    <w:rsid w:val="00AC1A6A"/>
    <w:rsid w:val="00AC1E9E"/>
    <w:rsid w:val="00AC2916"/>
    <w:rsid w:val="00AC2A88"/>
    <w:rsid w:val="00AC4F87"/>
    <w:rsid w:val="00AC7E1A"/>
    <w:rsid w:val="00AD001A"/>
    <w:rsid w:val="00AD2FD5"/>
    <w:rsid w:val="00AD32F9"/>
    <w:rsid w:val="00AD3626"/>
    <w:rsid w:val="00AE0111"/>
    <w:rsid w:val="00AE1F77"/>
    <w:rsid w:val="00AE7591"/>
    <w:rsid w:val="00AE7C38"/>
    <w:rsid w:val="00AF237F"/>
    <w:rsid w:val="00AF2A89"/>
    <w:rsid w:val="00AF3242"/>
    <w:rsid w:val="00AF67FD"/>
    <w:rsid w:val="00B00B85"/>
    <w:rsid w:val="00B02F9B"/>
    <w:rsid w:val="00B03127"/>
    <w:rsid w:val="00B05606"/>
    <w:rsid w:val="00B10342"/>
    <w:rsid w:val="00B12061"/>
    <w:rsid w:val="00B14972"/>
    <w:rsid w:val="00B23922"/>
    <w:rsid w:val="00B23B9A"/>
    <w:rsid w:val="00B25730"/>
    <w:rsid w:val="00B26924"/>
    <w:rsid w:val="00B315E9"/>
    <w:rsid w:val="00B32D1B"/>
    <w:rsid w:val="00B356B7"/>
    <w:rsid w:val="00B40EFE"/>
    <w:rsid w:val="00B4284E"/>
    <w:rsid w:val="00B50FB2"/>
    <w:rsid w:val="00B530E9"/>
    <w:rsid w:val="00B54CF5"/>
    <w:rsid w:val="00B559EA"/>
    <w:rsid w:val="00B5651D"/>
    <w:rsid w:val="00B62550"/>
    <w:rsid w:val="00B64D35"/>
    <w:rsid w:val="00B64DC6"/>
    <w:rsid w:val="00B67461"/>
    <w:rsid w:val="00B746F9"/>
    <w:rsid w:val="00B74A5A"/>
    <w:rsid w:val="00B76D7B"/>
    <w:rsid w:val="00B76DA0"/>
    <w:rsid w:val="00B76E62"/>
    <w:rsid w:val="00B8032E"/>
    <w:rsid w:val="00B8283F"/>
    <w:rsid w:val="00B829EE"/>
    <w:rsid w:val="00B86155"/>
    <w:rsid w:val="00B915B6"/>
    <w:rsid w:val="00B91C65"/>
    <w:rsid w:val="00B94281"/>
    <w:rsid w:val="00B948E0"/>
    <w:rsid w:val="00B97835"/>
    <w:rsid w:val="00B97D96"/>
    <w:rsid w:val="00BA029B"/>
    <w:rsid w:val="00BA13ED"/>
    <w:rsid w:val="00BA2332"/>
    <w:rsid w:val="00BA2FE1"/>
    <w:rsid w:val="00BA36BA"/>
    <w:rsid w:val="00BA4AD9"/>
    <w:rsid w:val="00BA4C68"/>
    <w:rsid w:val="00BB0970"/>
    <w:rsid w:val="00BB0F9F"/>
    <w:rsid w:val="00BB339D"/>
    <w:rsid w:val="00BB4B4C"/>
    <w:rsid w:val="00BC0078"/>
    <w:rsid w:val="00BC1C6E"/>
    <w:rsid w:val="00BC4BAC"/>
    <w:rsid w:val="00BC6904"/>
    <w:rsid w:val="00BC7E6C"/>
    <w:rsid w:val="00BD0CFE"/>
    <w:rsid w:val="00BD18D7"/>
    <w:rsid w:val="00BD23B1"/>
    <w:rsid w:val="00BD48E4"/>
    <w:rsid w:val="00BD5E27"/>
    <w:rsid w:val="00BD629C"/>
    <w:rsid w:val="00BE014E"/>
    <w:rsid w:val="00BE6751"/>
    <w:rsid w:val="00BF1189"/>
    <w:rsid w:val="00BF11A4"/>
    <w:rsid w:val="00BF1C1A"/>
    <w:rsid w:val="00BF294F"/>
    <w:rsid w:val="00BF30E6"/>
    <w:rsid w:val="00BF3815"/>
    <w:rsid w:val="00BF3E44"/>
    <w:rsid w:val="00BF5881"/>
    <w:rsid w:val="00BF5ECB"/>
    <w:rsid w:val="00C018E2"/>
    <w:rsid w:val="00C0682F"/>
    <w:rsid w:val="00C10728"/>
    <w:rsid w:val="00C110C6"/>
    <w:rsid w:val="00C11CB2"/>
    <w:rsid w:val="00C12AD6"/>
    <w:rsid w:val="00C14701"/>
    <w:rsid w:val="00C16E53"/>
    <w:rsid w:val="00C17911"/>
    <w:rsid w:val="00C21298"/>
    <w:rsid w:val="00C23315"/>
    <w:rsid w:val="00C23D62"/>
    <w:rsid w:val="00C24207"/>
    <w:rsid w:val="00C24A12"/>
    <w:rsid w:val="00C26E61"/>
    <w:rsid w:val="00C3264F"/>
    <w:rsid w:val="00C32D63"/>
    <w:rsid w:val="00C33395"/>
    <w:rsid w:val="00C34121"/>
    <w:rsid w:val="00C34328"/>
    <w:rsid w:val="00C348A2"/>
    <w:rsid w:val="00C36E65"/>
    <w:rsid w:val="00C37171"/>
    <w:rsid w:val="00C409C4"/>
    <w:rsid w:val="00C42308"/>
    <w:rsid w:val="00C45125"/>
    <w:rsid w:val="00C461D6"/>
    <w:rsid w:val="00C4691D"/>
    <w:rsid w:val="00C47A26"/>
    <w:rsid w:val="00C51461"/>
    <w:rsid w:val="00C530BE"/>
    <w:rsid w:val="00C5598D"/>
    <w:rsid w:val="00C5781E"/>
    <w:rsid w:val="00C61CA4"/>
    <w:rsid w:val="00C620E8"/>
    <w:rsid w:val="00C65BE7"/>
    <w:rsid w:val="00C704AE"/>
    <w:rsid w:val="00C7490E"/>
    <w:rsid w:val="00C775FB"/>
    <w:rsid w:val="00C81186"/>
    <w:rsid w:val="00C824EA"/>
    <w:rsid w:val="00C845E0"/>
    <w:rsid w:val="00C91424"/>
    <w:rsid w:val="00C91820"/>
    <w:rsid w:val="00C919D2"/>
    <w:rsid w:val="00C92BF0"/>
    <w:rsid w:val="00C93F07"/>
    <w:rsid w:val="00C948D6"/>
    <w:rsid w:val="00C9731B"/>
    <w:rsid w:val="00CA0448"/>
    <w:rsid w:val="00CA0AF7"/>
    <w:rsid w:val="00CA211F"/>
    <w:rsid w:val="00CA56E0"/>
    <w:rsid w:val="00CA6611"/>
    <w:rsid w:val="00CA6EAE"/>
    <w:rsid w:val="00CB114E"/>
    <w:rsid w:val="00CB1CA7"/>
    <w:rsid w:val="00CB434F"/>
    <w:rsid w:val="00CB5077"/>
    <w:rsid w:val="00CD39EE"/>
    <w:rsid w:val="00CD554F"/>
    <w:rsid w:val="00CD585A"/>
    <w:rsid w:val="00CE4ECD"/>
    <w:rsid w:val="00CE53F0"/>
    <w:rsid w:val="00CF37CF"/>
    <w:rsid w:val="00D02886"/>
    <w:rsid w:val="00D036E1"/>
    <w:rsid w:val="00D03BD1"/>
    <w:rsid w:val="00D05446"/>
    <w:rsid w:val="00D05F1F"/>
    <w:rsid w:val="00D06BE5"/>
    <w:rsid w:val="00D11E88"/>
    <w:rsid w:val="00D130F0"/>
    <w:rsid w:val="00D139DD"/>
    <w:rsid w:val="00D1463F"/>
    <w:rsid w:val="00D151E6"/>
    <w:rsid w:val="00D15D35"/>
    <w:rsid w:val="00D169B9"/>
    <w:rsid w:val="00D2273A"/>
    <w:rsid w:val="00D27422"/>
    <w:rsid w:val="00D275EA"/>
    <w:rsid w:val="00D33E12"/>
    <w:rsid w:val="00D357AB"/>
    <w:rsid w:val="00D40419"/>
    <w:rsid w:val="00D4230D"/>
    <w:rsid w:val="00D424FB"/>
    <w:rsid w:val="00D437BC"/>
    <w:rsid w:val="00D44B37"/>
    <w:rsid w:val="00D460B9"/>
    <w:rsid w:val="00D476A6"/>
    <w:rsid w:val="00D5066F"/>
    <w:rsid w:val="00D53EF2"/>
    <w:rsid w:val="00D57B73"/>
    <w:rsid w:val="00D57C12"/>
    <w:rsid w:val="00D60450"/>
    <w:rsid w:val="00D61664"/>
    <w:rsid w:val="00D61BB6"/>
    <w:rsid w:val="00D62343"/>
    <w:rsid w:val="00D62355"/>
    <w:rsid w:val="00D6275A"/>
    <w:rsid w:val="00D653EB"/>
    <w:rsid w:val="00D672A5"/>
    <w:rsid w:val="00D70DCB"/>
    <w:rsid w:val="00D76412"/>
    <w:rsid w:val="00D81181"/>
    <w:rsid w:val="00D836D4"/>
    <w:rsid w:val="00D86DA2"/>
    <w:rsid w:val="00D873FD"/>
    <w:rsid w:val="00D9064E"/>
    <w:rsid w:val="00D90BA9"/>
    <w:rsid w:val="00D97403"/>
    <w:rsid w:val="00DA06B5"/>
    <w:rsid w:val="00DA078D"/>
    <w:rsid w:val="00DA090E"/>
    <w:rsid w:val="00DA11FA"/>
    <w:rsid w:val="00DA1B4F"/>
    <w:rsid w:val="00DA401B"/>
    <w:rsid w:val="00DA420B"/>
    <w:rsid w:val="00DA74D5"/>
    <w:rsid w:val="00DB3DBA"/>
    <w:rsid w:val="00DB5AFE"/>
    <w:rsid w:val="00DB651C"/>
    <w:rsid w:val="00DB7D85"/>
    <w:rsid w:val="00DC202E"/>
    <w:rsid w:val="00DC205A"/>
    <w:rsid w:val="00DC40A6"/>
    <w:rsid w:val="00DC677C"/>
    <w:rsid w:val="00DD09B1"/>
    <w:rsid w:val="00DD2857"/>
    <w:rsid w:val="00DD36A1"/>
    <w:rsid w:val="00DD47C0"/>
    <w:rsid w:val="00DE01D0"/>
    <w:rsid w:val="00DE3ECC"/>
    <w:rsid w:val="00DE4526"/>
    <w:rsid w:val="00DE6A18"/>
    <w:rsid w:val="00DF0F34"/>
    <w:rsid w:val="00DF2437"/>
    <w:rsid w:val="00DF7852"/>
    <w:rsid w:val="00E019BC"/>
    <w:rsid w:val="00E05A89"/>
    <w:rsid w:val="00E06085"/>
    <w:rsid w:val="00E1041B"/>
    <w:rsid w:val="00E128EB"/>
    <w:rsid w:val="00E14022"/>
    <w:rsid w:val="00E1461E"/>
    <w:rsid w:val="00E1607C"/>
    <w:rsid w:val="00E16857"/>
    <w:rsid w:val="00E20407"/>
    <w:rsid w:val="00E23733"/>
    <w:rsid w:val="00E27C71"/>
    <w:rsid w:val="00E32B67"/>
    <w:rsid w:val="00E3327F"/>
    <w:rsid w:val="00E33F46"/>
    <w:rsid w:val="00E35656"/>
    <w:rsid w:val="00E379BA"/>
    <w:rsid w:val="00E502B8"/>
    <w:rsid w:val="00E52D37"/>
    <w:rsid w:val="00E5416A"/>
    <w:rsid w:val="00E54AAC"/>
    <w:rsid w:val="00E56165"/>
    <w:rsid w:val="00E56621"/>
    <w:rsid w:val="00E6157E"/>
    <w:rsid w:val="00E65077"/>
    <w:rsid w:val="00E6510A"/>
    <w:rsid w:val="00E65C94"/>
    <w:rsid w:val="00E66674"/>
    <w:rsid w:val="00E73913"/>
    <w:rsid w:val="00E742C1"/>
    <w:rsid w:val="00E7435D"/>
    <w:rsid w:val="00E74EA1"/>
    <w:rsid w:val="00E756CB"/>
    <w:rsid w:val="00E75D9C"/>
    <w:rsid w:val="00E765A1"/>
    <w:rsid w:val="00E76B38"/>
    <w:rsid w:val="00E7702D"/>
    <w:rsid w:val="00E77499"/>
    <w:rsid w:val="00E803B9"/>
    <w:rsid w:val="00E84CF9"/>
    <w:rsid w:val="00E84E47"/>
    <w:rsid w:val="00E850A9"/>
    <w:rsid w:val="00E85D61"/>
    <w:rsid w:val="00E871B8"/>
    <w:rsid w:val="00E87E1F"/>
    <w:rsid w:val="00E90F48"/>
    <w:rsid w:val="00E9665A"/>
    <w:rsid w:val="00EA00B7"/>
    <w:rsid w:val="00EA221A"/>
    <w:rsid w:val="00EA2976"/>
    <w:rsid w:val="00EA307E"/>
    <w:rsid w:val="00EB01D8"/>
    <w:rsid w:val="00EB24FF"/>
    <w:rsid w:val="00EB5F28"/>
    <w:rsid w:val="00EB66C7"/>
    <w:rsid w:val="00EB6A27"/>
    <w:rsid w:val="00EC0E3F"/>
    <w:rsid w:val="00EC4D7C"/>
    <w:rsid w:val="00ED1780"/>
    <w:rsid w:val="00ED37E6"/>
    <w:rsid w:val="00ED5CB6"/>
    <w:rsid w:val="00ED7194"/>
    <w:rsid w:val="00EE0AAB"/>
    <w:rsid w:val="00EE29AA"/>
    <w:rsid w:val="00EE2E37"/>
    <w:rsid w:val="00EE3AF5"/>
    <w:rsid w:val="00EE70FE"/>
    <w:rsid w:val="00EE7843"/>
    <w:rsid w:val="00EF1693"/>
    <w:rsid w:val="00EF17C3"/>
    <w:rsid w:val="00EF21EE"/>
    <w:rsid w:val="00EF638E"/>
    <w:rsid w:val="00F01606"/>
    <w:rsid w:val="00F03A9F"/>
    <w:rsid w:val="00F041D9"/>
    <w:rsid w:val="00F047D1"/>
    <w:rsid w:val="00F05D85"/>
    <w:rsid w:val="00F0607A"/>
    <w:rsid w:val="00F06C8B"/>
    <w:rsid w:val="00F10B9D"/>
    <w:rsid w:val="00F12494"/>
    <w:rsid w:val="00F13772"/>
    <w:rsid w:val="00F14E75"/>
    <w:rsid w:val="00F15763"/>
    <w:rsid w:val="00F163C1"/>
    <w:rsid w:val="00F16CEF"/>
    <w:rsid w:val="00F24C26"/>
    <w:rsid w:val="00F262C8"/>
    <w:rsid w:val="00F27075"/>
    <w:rsid w:val="00F3034B"/>
    <w:rsid w:val="00F30AB9"/>
    <w:rsid w:val="00F30B69"/>
    <w:rsid w:val="00F35CDE"/>
    <w:rsid w:val="00F35EF8"/>
    <w:rsid w:val="00F37E1B"/>
    <w:rsid w:val="00F41B2D"/>
    <w:rsid w:val="00F44119"/>
    <w:rsid w:val="00F44990"/>
    <w:rsid w:val="00F460AE"/>
    <w:rsid w:val="00F47093"/>
    <w:rsid w:val="00F533E7"/>
    <w:rsid w:val="00F53765"/>
    <w:rsid w:val="00F53F13"/>
    <w:rsid w:val="00F557E5"/>
    <w:rsid w:val="00F5605C"/>
    <w:rsid w:val="00F60EFE"/>
    <w:rsid w:val="00F63C0E"/>
    <w:rsid w:val="00F6486A"/>
    <w:rsid w:val="00F653DC"/>
    <w:rsid w:val="00F65A7F"/>
    <w:rsid w:val="00F66BA9"/>
    <w:rsid w:val="00F705A7"/>
    <w:rsid w:val="00F73158"/>
    <w:rsid w:val="00F76D54"/>
    <w:rsid w:val="00F7780F"/>
    <w:rsid w:val="00F81875"/>
    <w:rsid w:val="00F83D7D"/>
    <w:rsid w:val="00F85721"/>
    <w:rsid w:val="00F904E1"/>
    <w:rsid w:val="00F938C3"/>
    <w:rsid w:val="00F97E26"/>
    <w:rsid w:val="00F97E8C"/>
    <w:rsid w:val="00FA29C1"/>
    <w:rsid w:val="00FA2D11"/>
    <w:rsid w:val="00FA5674"/>
    <w:rsid w:val="00FA5C72"/>
    <w:rsid w:val="00FA6B8D"/>
    <w:rsid w:val="00FB2764"/>
    <w:rsid w:val="00FB2DE2"/>
    <w:rsid w:val="00FB4CB3"/>
    <w:rsid w:val="00FB6383"/>
    <w:rsid w:val="00FC04A6"/>
    <w:rsid w:val="00FC0F30"/>
    <w:rsid w:val="00FC1483"/>
    <w:rsid w:val="00FC4425"/>
    <w:rsid w:val="00FC6363"/>
    <w:rsid w:val="00FC6FEE"/>
    <w:rsid w:val="00FC7A91"/>
    <w:rsid w:val="00FD03AE"/>
    <w:rsid w:val="00FD0612"/>
    <w:rsid w:val="00FD3A32"/>
    <w:rsid w:val="00FD698A"/>
    <w:rsid w:val="00FE1CA4"/>
    <w:rsid w:val="00FE2E4F"/>
    <w:rsid w:val="00FF4510"/>
    <w:rsid w:val="00FF6D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9F7433"/>
  <w15:docId w15:val="{ADECDBC6-6D67-4DC3-AAB8-C8451EA7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2D4C8C"/>
    <w:pPr>
      <w:tabs>
        <w:tab w:val="left" w:pos="284"/>
        <w:tab w:val="right" w:leader="dot" w:pos="8647"/>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2D4C8C"/>
    <w:pPr>
      <w:tabs>
        <w:tab w:val="right" w:leader="dot" w:pos="8647"/>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character" w:styleId="PouitHypertextovPrepojenie">
    <w:name w:val="FollowedHyperlink"/>
    <w:basedOn w:val="Predvolenpsmoodseku"/>
    <w:uiPriority w:val="99"/>
    <w:semiHidden/>
    <w:unhideWhenUsed/>
    <w:rsid w:val="00E84E47"/>
    <w:rPr>
      <w:color w:val="800080" w:themeColor="followedHyperlink"/>
      <w:u w:val="single"/>
    </w:rPr>
  </w:style>
  <w:style w:type="paragraph" w:styleId="Textvysvetlivky">
    <w:name w:val="endnote text"/>
    <w:basedOn w:val="Normlny"/>
    <w:link w:val="TextvysvetlivkyChar"/>
    <w:uiPriority w:val="99"/>
    <w:semiHidden/>
    <w:unhideWhenUsed/>
    <w:rsid w:val="00B10342"/>
    <w:rPr>
      <w:sz w:val="20"/>
      <w:szCs w:val="20"/>
    </w:rPr>
  </w:style>
  <w:style w:type="character" w:customStyle="1" w:styleId="TextvysvetlivkyChar">
    <w:name w:val="Text vysvetlivky Char"/>
    <w:basedOn w:val="Predvolenpsmoodseku"/>
    <w:link w:val="Textvysvetlivky"/>
    <w:uiPriority w:val="99"/>
    <w:semiHidden/>
    <w:rsid w:val="00B10342"/>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103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vyzvy@vicepremier.gov.sk"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0150F"/>
    <w:rsid w:val="0000226A"/>
    <w:rsid w:val="00015483"/>
    <w:rsid w:val="00033F48"/>
    <w:rsid w:val="00054183"/>
    <w:rsid w:val="000A66A1"/>
    <w:rsid w:val="000F4008"/>
    <w:rsid w:val="001111AE"/>
    <w:rsid w:val="00111C53"/>
    <w:rsid w:val="001C2DDF"/>
    <w:rsid w:val="001E2C4E"/>
    <w:rsid w:val="0026286A"/>
    <w:rsid w:val="00270CC9"/>
    <w:rsid w:val="00293059"/>
    <w:rsid w:val="002965AB"/>
    <w:rsid w:val="002D3A6F"/>
    <w:rsid w:val="002F5615"/>
    <w:rsid w:val="003315B3"/>
    <w:rsid w:val="0034121B"/>
    <w:rsid w:val="0034331B"/>
    <w:rsid w:val="00385923"/>
    <w:rsid w:val="00401D03"/>
    <w:rsid w:val="00402156"/>
    <w:rsid w:val="00437A95"/>
    <w:rsid w:val="004449D3"/>
    <w:rsid w:val="004A377D"/>
    <w:rsid w:val="004A3AC1"/>
    <w:rsid w:val="004D5A96"/>
    <w:rsid w:val="004D6A89"/>
    <w:rsid w:val="004E255E"/>
    <w:rsid w:val="004E45CA"/>
    <w:rsid w:val="004F1B50"/>
    <w:rsid w:val="005160A2"/>
    <w:rsid w:val="00530E50"/>
    <w:rsid w:val="00547682"/>
    <w:rsid w:val="00597308"/>
    <w:rsid w:val="00605532"/>
    <w:rsid w:val="00607398"/>
    <w:rsid w:val="006C755E"/>
    <w:rsid w:val="006F72E5"/>
    <w:rsid w:val="007101F6"/>
    <w:rsid w:val="00741AAC"/>
    <w:rsid w:val="00763BA8"/>
    <w:rsid w:val="00775238"/>
    <w:rsid w:val="00783602"/>
    <w:rsid w:val="008249FE"/>
    <w:rsid w:val="00827F82"/>
    <w:rsid w:val="00883504"/>
    <w:rsid w:val="008C0510"/>
    <w:rsid w:val="008D7807"/>
    <w:rsid w:val="008E01AC"/>
    <w:rsid w:val="009608D6"/>
    <w:rsid w:val="00971C9E"/>
    <w:rsid w:val="00976074"/>
    <w:rsid w:val="009824F1"/>
    <w:rsid w:val="009A7853"/>
    <w:rsid w:val="00A17136"/>
    <w:rsid w:val="00A30E1D"/>
    <w:rsid w:val="00A61C05"/>
    <w:rsid w:val="00A67BB6"/>
    <w:rsid w:val="00A814B9"/>
    <w:rsid w:val="00AC2AD8"/>
    <w:rsid w:val="00AC4660"/>
    <w:rsid w:val="00B26C37"/>
    <w:rsid w:val="00B4609F"/>
    <w:rsid w:val="00BA576D"/>
    <w:rsid w:val="00BC2CF8"/>
    <w:rsid w:val="00C01811"/>
    <w:rsid w:val="00C10263"/>
    <w:rsid w:val="00C13E4E"/>
    <w:rsid w:val="00C337F1"/>
    <w:rsid w:val="00C53F2A"/>
    <w:rsid w:val="00C708F2"/>
    <w:rsid w:val="00C76A01"/>
    <w:rsid w:val="00C83FFB"/>
    <w:rsid w:val="00C9018A"/>
    <w:rsid w:val="00CA4EA9"/>
    <w:rsid w:val="00CA68B1"/>
    <w:rsid w:val="00CF6C70"/>
    <w:rsid w:val="00D04DFA"/>
    <w:rsid w:val="00D10FAF"/>
    <w:rsid w:val="00D24665"/>
    <w:rsid w:val="00D32DBE"/>
    <w:rsid w:val="00D5520D"/>
    <w:rsid w:val="00D96C4B"/>
    <w:rsid w:val="00E16802"/>
    <w:rsid w:val="00E2487F"/>
    <w:rsid w:val="00E9522E"/>
    <w:rsid w:val="00EB5E9B"/>
    <w:rsid w:val="00EF0AEF"/>
    <w:rsid w:val="00F05627"/>
    <w:rsid w:val="00F11899"/>
    <w:rsid w:val="00F46426"/>
    <w:rsid w:val="00F61205"/>
    <w:rsid w:val="00F714BA"/>
    <w:rsid w:val="00F92B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5B9B8-1CE6-440B-8554-6F7EA9F13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1015</Words>
  <Characters>5788</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Denisa Tekulová</cp:lastModifiedBy>
  <cp:revision>9</cp:revision>
  <cp:lastPrinted>2017-08-01T12:28:00Z</cp:lastPrinted>
  <dcterms:created xsi:type="dcterms:W3CDTF">2018-09-12T14:59:00Z</dcterms:created>
  <dcterms:modified xsi:type="dcterms:W3CDTF">2018-10-05T05:13:00Z</dcterms:modified>
</cp:coreProperties>
</file>